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:rsidTr="00D74AE1">
        <w:trPr>
          <w:trHeight w:hRule="exact" w:val="2948"/>
        </w:trPr>
        <w:tc>
          <w:tcPr>
            <w:tcW w:w="11185" w:type="dxa"/>
            <w:vAlign w:val="center"/>
          </w:tcPr>
          <w:p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:rsidR="008972C3" w:rsidRDefault="008972C3" w:rsidP="003274DB"/>
    <w:p w:rsidR="00D74AE1" w:rsidRDefault="00D74AE1" w:rsidP="003274DB"/>
    <w:p w:rsidR="0093492E" w:rsidRDefault="0026038D" w:rsidP="0026038D">
      <w:pPr>
        <w:pStyle w:val="Documentnumber"/>
      </w:pPr>
      <w:proofErr w:type="gramStart"/>
      <w:r>
        <w:t>1</w:t>
      </w:r>
      <w:r w:rsidR="00914330" w:rsidRPr="00914330">
        <w:rPr>
          <w:highlight w:val="yellow"/>
        </w:rPr>
        <w:t>???</w:t>
      </w:r>
      <w:proofErr w:type="gramEnd"/>
    </w:p>
    <w:p w:rsidR="0026038D" w:rsidRDefault="0026038D" w:rsidP="003274DB"/>
    <w:p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:rsidR="00CF49CC" w:rsidRDefault="00CF49CC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734BC6" w:rsidRDefault="00734BC6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4E0BBB">
      <w:pPr>
        <w:pStyle w:val="Editionnumber"/>
      </w:pPr>
      <w:r>
        <w:t xml:space="preserve">Edition </w:t>
      </w:r>
      <w:commentRangeStart w:id="1"/>
      <w:r>
        <w:t>1.0</w:t>
      </w:r>
      <w:commentRangeEnd w:id="1"/>
      <w:r w:rsidR="00600C2B">
        <w:rPr>
          <w:rStyle w:val="CommentReference"/>
          <w:b w:val="0"/>
          <w:color w:val="auto"/>
        </w:rPr>
        <w:commentReference w:id="1"/>
      </w:r>
    </w:p>
    <w:p w:rsidR="004E0BBB" w:rsidRDefault="00600C2B" w:rsidP="004E0BBB">
      <w:pPr>
        <w:pStyle w:val="Documentdate"/>
      </w:pPr>
      <w:r>
        <w:t xml:space="preserve">Document </w:t>
      </w:r>
      <w:commentRangeStart w:id="2"/>
      <w:r>
        <w:t>date</w:t>
      </w:r>
      <w:commentRangeEnd w:id="2"/>
      <w:r>
        <w:rPr>
          <w:rStyle w:val="CommentReference"/>
          <w:b w:val="0"/>
          <w:color w:val="auto"/>
        </w:rPr>
        <w:commentReference w:id="2"/>
      </w:r>
    </w:p>
    <w:p w:rsidR="00BC27F6" w:rsidRDefault="00BC27F6" w:rsidP="00D74AE1">
      <w:pPr>
        <w:sectPr w:rsidR="00BC27F6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:rsidTr="005E4659">
        <w:tc>
          <w:tcPr>
            <w:tcW w:w="1908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:rsidR="00914E26" w:rsidRPr="00460028" w:rsidRDefault="006218E8" w:rsidP="00914E26">
            <w:pPr>
              <w:pStyle w:val="Tabletext"/>
            </w:pPr>
            <w:proofErr w:type="spellStart"/>
            <w:r>
              <w:t>aaaaaa</w:t>
            </w:r>
            <w:proofErr w:type="spellEnd"/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</w:tbl>
    <w:p w:rsidR="00914E26" w:rsidRDefault="00914E26" w:rsidP="00D74AE1"/>
    <w:p w:rsidR="005E4659" w:rsidRDefault="005E4659" w:rsidP="00914E26">
      <w:pPr>
        <w:spacing w:after="200" w:line="276" w:lineRule="auto"/>
        <w:sectPr w:rsidR="005E4659" w:rsidSect="00C716E5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BE57F6" w:rsidRDefault="00931A7F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931A7F">
        <w:fldChar w:fldCharType="begin"/>
      </w:r>
      <w:r>
        <w:instrText xml:space="preserve"> PAGEREF _Toc465149314 \h </w:instrText>
      </w:r>
      <w:r w:rsidR="00931A7F">
        <w:fldChar w:fldCharType="separate"/>
      </w:r>
      <w:r>
        <w:t>4</w:t>
      </w:r>
      <w:r w:rsidR="00931A7F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931A7F">
        <w:fldChar w:fldCharType="begin"/>
      </w:r>
      <w:r>
        <w:instrText xml:space="preserve"> PAGEREF _Toc465149315 \h </w:instrText>
      </w:r>
      <w:r w:rsidR="00931A7F">
        <w:fldChar w:fldCharType="separate"/>
      </w:r>
      <w:r>
        <w:t>4</w:t>
      </w:r>
      <w:r w:rsidR="00931A7F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931A7F">
        <w:fldChar w:fldCharType="begin"/>
      </w:r>
      <w:r>
        <w:instrText xml:space="preserve"> PAGEREF _Toc465149316 \h </w:instrText>
      </w:r>
      <w:r w:rsidR="00931A7F">
        <w:fldChar w:fldCharType="separate"/>
      </w:r>
      <w:r>
        <w:t>4</w:t>
      </w:r>
      <w:r w:rsidR="00931A7F"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931A7F">
        <w:fldChar w:fldCharType="begin"/>
      </w:r>
      <w:r>
        <w:instrText xml:space="preserve"> PAGEREF _Toc465149317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931A7F">
        <w:fldChar w:fldCharType="begin"/>
      </w:r>
      <w:r>
        <w:instrText xml:space="preserve"> PAGEREF _Toc465149318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931A7F">
        <w:fldChar w:fldCharType="begin"/>
      </w:r>
      <w:r>
        <w:instrText xml:space="preserve"> PAGEREF _Toc465149319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931A7F">
        <w:fldChar w:fldCharType="begin"/>
      </w:r>
      <w:r>
        <w:instrText xml:space="preserve"> PAGEREF _Toc465149320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931A7F">
        <w:fldChar w:fldCharType="begin"/>
      </w:r>
      <w:r>
        <w:instrText xml:space="preserve"> PAGEREF _Toc465149321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931A7F">
        <w:fldChar w:fldCharType="begin"/>
      </w:r>
      <w:r>
        <w:instrText xml:space="preserve"> PAGEREF _Toc465149322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931A7F">
        <w:fldChar w:fldCharType="begin"/>
      </w:r>
      <w:r>
        <w:instrText xml:space="preserve"> PAGEREF _Toc465149323 \h </w:instrText>
      </w:r>
      <w:r w:rsidR="00931A7F">
        <w:fldChar w:fldCharType="separate"/>
      </w:r>
      <w:r>
        <w:t>6</w:t>
      </w:r>
      <w:r w:rsidR="00931A7F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931A7F">
        <w:fldChar w:fldCharType="begin"/>
      </w:r>
      <w:r>
        <w:instrText xml:space="preserve"> PAGEREF _Toc465149324 \h </w:instrText>
      </w:r>
      <w:r w:rsidR="00931A7F">
        <w:fldChar w:fldCharType="separate"/>
      </w:r>
      <w:r>
        <w:t>6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931A7F">
        <w:fldChar w:fldCharType="begin"/>
      </w:r>
      <w:r>
        <w:instrText xml:space="preserve"> PAGEREF _Toc465149325 \h </w:instrText>
      </w:r>
      <w:r w:rsidR="00931A7F">
        <w:fldChar w:fldCharType="separate"/>
      </w:r>
      <w:r>
        <w:t>6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931A7F">
        <w:fldChar w:fldCharType="begin"/>
      </w:r>
      <w:r>
        <w:instrText xml:space="preserve"> PAGEREF _Toc465149326 \h </w:instrText>
      </w:r>
      <w:r w:rsidR="00931A7F">
        <w:fldChar w:fldCharType="separate"/>
      </w:r>
      <w:r>
        <w:t>6</w:t>
      </w:r>
      <w:r w:rsidR="00931A7F">
        <w:fldChar w:fldCharType="end"/>
      </w:r>
    </w:p>
    <w:p w:rsidR="00642025" w:rsidRPr="0093492E" w:rsidRDefault="00931A7F" w:rsidP="00BA5754">
      <w:pPr>
        <w:rPr>
          <w:noProof/>
        </w:rPr>
      </w:pPr>
      <w:r>
        <w:rPr>
          <w:noProof/>
        </w:rPr>
        <w:fldChar w:fldCharType="end"/>
      </w:r>
    </w:p>
    <w:p w:rsidR="0078486B" w:rsidRDefault="002F265A" w:rsidP="00C9558A">
      <w:pPr>
        <w:pStyle w:val="ListofFigures"/>
      </w:pPr>
      <w:r>
        <w:t>List of Tables</w:t>
      </w:r>
    </w:p>
    <w:p w:rsidR="00BE57F6" w:rsidRPr="00BE57F6" w:rsidRDefault="00931A7F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:rsidR="00161325" w:rsidRPr="00BE57F6" w:rsidRDefault="00931A7F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:rsidR="00B07717" w:rsidRPr="00161325" w:rsidRDefault="00B07717" w:rsidP="007D1805">
      <w:pPr>
        <w:pStyle w:val="TableofFigures"/>
      </w:pPr>
    </w:p>
    <w:p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8"/>
          <w:headerReference w:type="first" r:id="rId19"/>
          <w:footerReference w:type="first" r:id="rId20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:rsidR="004944C8" w:rsidRDefault="00ED4450" w:rsidP="00DE2814">
      <w:pPr>
        <w:pStyle w:val="Heading1"/>
      </w:pPr>
      <w:bookmarkStart w:id="4" w:name="_Toc4651493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:rsidR="004944C8" w:rsidRDefault="004944C8" w:rsidP="004944C8">
      <w:pPr>
        <w:pStyle w:val="Heading1separatationline"/>
      </w:pPr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</w:t>
      </w:r>
      <w:proofErr w:type="gramStart"/>
      <w:r>
        <w:rPr>
          <w:lang w:eastAsia="de-DE"/>
        </w:rPr>
        <w:t>technologies</w:t>
      </w:r>
      <w:proofErr w:type="gramEnd"/>
      <w:r>
        <w:rPr>
          <w:lang w:eastAsia="de-DE"/>
        </w:rPr>
        <w:t xml:space="preserve">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>n the marking of Mobile AtoN (</w:t>
      </w:r>
      <w:proofErr w:type="spellStart"/>
      <w:r w:rsidR="00857D75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), taking into account existing IALA guidance. </w:t>
      </w:r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2"/>
      <w:bookmarkStart w:id="7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6"/>
      <w:bookmarkEnd w:id="7"/>
    </w:p>
    <w:p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, which could be </w:t>
      </w:r>
      <w:proofErr w:type="gramStart"/>
      <w:r>
        <w:rPr>
          <w:lang w:eastAsia="de-DE"/>
        </w:rPr>
        <w:t>used</w:t>
      </w:r>
      <w:proofErr w:type="gramEnd"/>
      <w:r>
        <w:rPr>
          <w:lang w:eastAsia="de-DE"/>
        </w:rPr>
        <w:t xml:space="preserve">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</w:t>
      </w:r>
      <w:proofErr w:type="gramStart"/>
      <w:r>
        <w:rPr>
          <w:lang w:eastAsia="de-DE"/>
        </w:rPr>
        <w:t>case by case</w:t>
      </w:r>
      <w:proofErr w:type="gramEnd"/>
      <w:r>
        <w:rPr>
          <w:lang w:eastAsia="de-DE"/>
        </w:rPr>
        <w:t xml:space="preserve"> scenario.</w:t>
      </w:r>
    </w:p>
    <w:p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8" w:name="_Toc449013353"/>
      <w:bookmarkStart w:id="9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8"/>
      <w:bookmarkEnd w:id="9"/>
    </w:p>
    <w:p w:rsidR="00202E01" w:rsidRPr="004F0314" w:rsidRDefault="00931A7F" w:rsidP="006A6E64">
      <w:pPr>
        <w:pStyle w:val="BodyText"/>
        <w:rPr>
          <w:highlight w:val="cyan"/>
          <w:lang w:eastAsia="de-DE"/>
          <w:rPrChange w:id="10" w:author="Alfredo Dominguez" w:date="2017-04-26T09:29:00Z">
            <w:rPr>
              <w:lang w:eastAsia="de-DE"/>
            </w:rPr>
          </w:rPrChange>
        </w:rPr>
      </w:pPr>
      <w:commentRangeStart w:id="11"/>
      <w:r w:rsidRPr="00931A7F">
        <w:rPr>
          <w:highlight w:val="cyan"/>
          <w:lang w:eastAsia="de-DE"/>
          <w:rPrChange w:id="12" w:author="Alfredo Dominguez" w:date="2017-04-26T09:29:00Z">
            <w:rPr>
              <w:lang w:eastAsia="de-DE"/>
            </w:rPr>
          </w:rPrChange>
        </w:rPr>
        <w:t xml:space="preserve">When using physical </w:t>
      </w:r>
      <w:proofErr w:type="spellStart"/>
      <w:r w:rsidRPr="00931A7F">
        <w:rPr>
          <w:highlight w:val="cyan"/>
          <w:lang w:eastAsia="de-DE"/>
          <w:rPrChange w:id="13" w:author="Alfredo Dominguez" w:date="2017-04-26T09:29:00Z">
            <w:rPr>
              <w:lang w:eastAsia="de-DE"/>
            </w:rPr>
          </w:rPrChange>
        </w:rPr>
        <w:t>MAtoN</w:t>
      </w:r>
      <w:proofErr w:type="spellEnd"/>
      <w:r w:rsidRPr="00931A7F">
        <w:rPr>
          <w:highlight w:val="cyan"/>
          <w:lang w:eastAsia="de-DE"/>
          <w:rPrChange w:id="14" w:author="Alfredo Dominguez" w:date="2017-04-26T09:29:00Z">
            <w:rPr>
              <w:lang w:eastAsia="de-DE"/>
            </w:rPr>
          </w:rPrChange>
        </w:rPr>
        <w:t xml:space="preserve">, the following MBS Marks </w:t>
      </w:r>
      <w:proofErr w:type="gramStart"/>
      <w:r w:rsidRPr="00931A7F">
        <w:rPr>
          <w:highlight w:val="cyan"/>
          <w:lang w:eastAsia="de-DE"/>
          <w:rPrChange w:id="15" w:author="Alfredo Dominguez" w:date="2017-04-26T09:29:00Z">
            <w:rPr>
              <w:lang w:eastAsia="de-DE"/>
            </w:rPr>
          </w:rPrChange>
        </w:rPr>
        <w:t>could be used</w:t>
      </w:r>
      <w:proofErr w:type="gramEnd"/>
      <w:r w:rsidRPr="00931A7F">
        <w:rPr>
          <w:highlight w:val="cyan"/>
          <w:lang w:eastAsia="de-DE"/>
          <w:rPrChange w:id="16" w:author="Alfredo Dominguez" w:date="2017-04-26T09:29:00Z">
            <w:rPr>
              <w:lang w:eastAsia="de-DE"/>
            </w:rPr>
          </w:rPrChange>
        </w:rPr>
        <w:t>:</w:t>
      </w:r>
    </w:p>
    <w:p w:rsidR="00202E01" w:rsidRPr="004F0314" w:rsidRDefault="00931A7F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  <w:rPrChange w:id="17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</w:pPr>
      <w:r w:rsidRPr="00931A7F">
        <w:rPr>
          <w:rFonts w:asciiTheme="majorHAnsi" w:eastAsia="Times New Roman" w:hAnsiTheme="majorHAnsi" w:cs="Arial"/>
          <w:highlight w:val="cyan"/>
          <w:lang w:val="en-IE"/>
          <w:rPrChange w:id="18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  <w:t xml:space="preserve">Special Marks </w:t>
      </w:r>
    </w:p>
    <w:p w:rsidR="00915F7E" w:rsidRPr="004F0314" w:rsidRDefault="00931A7F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  <w:rPrChange w:id="19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</w:pPr>
      <w:r w:rsidRPr="00931A7F">
        <w:rPr>
          <w:rFonts w:asciiTheme="majorHAnsi" w:eastAsia="Times New Roman" w:hAnsiTheme="majorHAnsi" w:cs="Arial"/>
          <w:highlight w:val="cyan"/>
          <w:lang w:val="en-IE"/>
          <w:rPrChange w:id="20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  <w:t>New Danger Marks</w:t>
      </w:r>
    </w:p>
    <w:p w:rsidR="00127CE9" w:rsidRPr="004F0314" w:rsidDel="004E24C2" w:rsidRDefault="00931A7F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21" w:author="Alfredo Dominguez" w:date="2017-04-26T09:21:00Z"/>
          <w:rFonts w:asciiTheme="majorHAnsi" w:eastAsia="Times New Roman" w:hAnsiTheme="majorHAnsi" w:cs="Arial"/>
          <w:highlight w:val="cyan"/>
          <w:lang w:val="en-IE"/>
          <w:rPrChange w:id="22" w:author="Alfredo Dominguez" w:date="2017-04-26T09:29:00Z">
            <w:rPr>
              <w:del w:id="23" w:author="Alfredo Dominguez" w:date="2017-04-26T09:21:00Z"/>
              <w:rFonts w:asciiTheme="majorHAnsi" w:eastAsia="Times New Roman" w:hAnsiTheme="majorHAnsi" w:cs="Arial"/>
              <w:lang w:val="en-IE"/>
            </w:rPr>
          </w:rPrChange>
        </w:rPr>
      </w:pPr>
      <w:del w:id="24" w:author="Alfredo Dominguez" w:date="2017-04-26T09:21:00Z">
        <w:r w:rsidRPr="00931A7F">
          <w:rPr>
            <w:rFonts w:asciiTheme="majorHAnsi" w:eastAsia="Times New Roman" w:hAnsiTheme="majorHAnsi" w:cs="Arial"/>
            <w:highlight w:val="cyan"/>
            <w:lang w:val="en-IE"/>
            <w:rPrChange w:id="25" w:author="Alfredo Dominguez" w:date="2017-04-26T09:29:00Z">
              <w:rPr>
                <w:rFonts w:asciiTheme="majorHAnsi" w:eastAsia="Times New Roman" w:hAnsiTheme="majorHAnsi" w:cs="Arial"/>
                <w:lang w:val="en-IE"/>
              </w:rPr>
            </w:rPrChange>
          </w:rPr>
          <w:delText>Isolated Danger</w:delText>
        </w:r>
      </w:del>
    </w:p>
    <w:p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26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931A7F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931A7F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931A7F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26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27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Isolated Danger</w:delText>
              </w:r>
            </w:del>
          </w:p>
        </w:tc>
      </w:tr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:rsidR="002C5B46" w:rsidRPr="003B4069" w:rsidRDefault="004E24C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ins w:id="28" w:author="Alfredo Dominguez" w:date="2017-04-26T09:22:00Z">
              <w:r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t xml:space="preserve">Blue and </w:t>
              </w:r>
            </w:ins>
            <w:r w:rsidR="002C5B46"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29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As defined in the MBS</w:delText>
              </w:r>
            </w:del>
          </w:p>
        </w:tc>
      </w:tr>
      <w:tr w:rsidR="004E24C2" w:rsidRPr="003B4069" w:rsidTr="003C3260">
        <w:tc>
          <w:tcPr>
            <w:tcW w:w="2377" w:type="dxa"/>
          </w:tcPr>
          <w:p w:rsidR="004E24C2" w:rsidRPr="003B4069" w:rsidRDefault="004E24C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5229" w:type="dxa"/>
            <w:gridSpan w:val="2"/>
          </w:tcPr>
          <w:p w:rsidR="004E24C2" w:rsidRDefault="004E24C2" w:rsidP="00915F7E">
            <w:pPr>
              <w:autoSpaceDE w:val="0"/>
              <w:autoSpaceDN w:val="0"/>
              <w:adjustRightInd w:val="0"/>
              <w:rPr>
                <w:ins w:id="30" w:author="Alfredo Dominguez" w:date="2017-04-26T09:22:00Z"/>
                <w:rFonts w:asciiTheme="majorHAnsi" w:eastAsia="Times New Roman" w:hAnsiTheme="majorHAnsi" w:cs="Arial"/>
                <w:highlight w:val="cyan"/>
                <w:lang w:val="en-IE"/>
              </w:rPr>
            </w:pPr>
            <w:del w:id="31" w:author="Alfredo Dominguez" w:date="2017-04-26T09:22:00Z">
              <w:r w:rsidRPr="003B4069"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Two seconds of yellow light with a 0.5 sec of darkness</w:delText>
              </w:r>
            </w:del>
          </w:p>
          <w:p w:rsidR="004E24C2" w:rsidRDefault="004E24C2" w:rsidP="00915F7E">
            <w:pPr>
              <w:autoSpaceDE w:val="0"/>
              <w:autoSpaceDN w:val="0"/>
              <w:adjustRightInd w:val="0"/>
              <w:rPr>
                <w:ins w:id="32" w:author="Alfredo Dominguez" w:date="2017-04-26T09:22:00Z"/>
                <w:rFonts w:asciiTheme="majorHAnsi" w:eastAsia="Times New Roman" w:hAnsiTheme="majorHAnsi" w:cs="Arial"/>
                <w:highlight w:val="cyan"/>
                <w:lang w:val="en-IE"/>
              </w:rPr>
            </w:pPr>
          </w:p>
          <w:p w:rsidR="00923E49" w:rsidRPr="00923E49" w:rsidRDefault="004E24C2">
            <w:pPr>
              <w:pStyle w:val="Noting"/>
              <w:ind w:left="0"/>
              <w:rPr>
                <w:sz w:val="22"/>
                <w:rPrChange w:id="33" w:author="Alfredo Dominguez" w:date="2017-04-26T09:29:00Z">
                  <w:rPr>
                    <w:rFonts w:asciiTheme="majorHAnsi" w:eastAsia="Times New Roman" w:hAnsiTheme="majorHAnsi" w:cs="Arial"/>
                    <w:highlight w:val="cyan"/>
                    <w:lang w:val="en-IE"/>
                  </w:rPr>
                </w:rPrChange>
              </w:rPr>
              <w:pPrChange w:id="34" w:author="Alfredo Dominguez" w:date="2017-04-26T09:29:00Z">
                <w:pPr>
                  <w:autoSpaceDE w:val="0"/>
                  <w:autoSpaceDN w:val="0"/>
                  <w:adjustRightInd w:val="0"/>
                </w:pPr>
              </w:pPrChange>
            </w:pPr>
            <w:del w:id="35" w:author="Alfredo Dominguez" w:date="2017-04-26T09:22:00Z">
              <w:r w:rsidRPr="003B4069" w:rsidDel="004E24C2">
                <w:rPr>
                  <w:rFonts w:asciiTheme="majorHAnsi" w:hAnsiTheme="majorHAnsi"/>
                  <w:highlight w:val="cyan"/>
                  <w:lang w:val="en-IE"/>
                </w:rPr>
                <w:delText>Two seconds of blue light and two seconds of yellow light with 0.5 sec of darkness between</w:delText>
              </w:r>
            </w:del>
            <w:ins w:id="36" w:author="Alfredo Dominguez" w:date="2017-04-26T09:24:00Z">
              <w:r>
                <w:rPr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2253" w:type="dxa"/>
          </w:tcPr>
          <w:p w:rsidR="004E24C2" w:rsidRPr="003B4069" w:rsidRDefault="004E24C2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37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As defined in the MBS</w:delText>
              </w:r>
            </w:del>
          </w:p>
        </w:tc>
      </w:tr>
    </w:tbl>
    <w:p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  <w:commentRangeEnd w:id="11"/>
      <w:r w:rsidR="004F0314">
        <w:rPr>
          <w:rStyle w:val="CommentReference"/>
        </w:rPr>
        <w:commentReference w:id="11"/>
      </w:r>
    </w:p>
    <w:p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proofErr w:type="spellStart"/>
      <w:r w:rsidR="00845A44" w:rsidRPr="006A6E64">
        <w:rPr>
          <w:rFonts w:asciiTheme="majorHAnsi" w:eastAsia="Times New Roman" w:hAnsiTheme="majorHAnsi" w:cs="Arial"/>
          <w:lang w:val="en-IE"/>
        </w:rPr>
        <w:t>Racon</w:t>
      </w:r>
      <w:proofErr w:type="spellEnd"/>
      <w:r w:rsidR="00845A44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coded </w:t>
      </w:r>
      <w:proofErr w:type="spellStart"/>
      <w:r w:rsidR="009A0C10" w:rsidRPr="006A6E64">
        <w:rPr>
          <w:rFonts w:asciiTheme="majorHAnsi" w:eastAsia="Times New Roman" w:hAnsiTheme="majorHAnsi" w:cs="Arial"/>
          <w:lang w:val="en-IE"/>
        </w:rPr>
        <w:t>morse</w:t>
      </w:r>
      <w:proofErr w:type="spellEnd"/>
      <w:r w:rsidR="009A0C10" w:rsidRPr="006A6E64">
        <w:rPr>
          <w:rFonts w:asciiTheme="majorHAnsi" w:eastAsia="Times New Roman" w:hAnsiTheme="majorHAnsi" w:cs="Arial"/>
          <w:lang w:val="en-IE"/>
        </w:rPr>
        <w:t xml:space="preserve">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:rsidR="0051029F" w:rsidRPr="00B56CEC" w:rsidRDefault="00B56CEC" w:rsidP="003C326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="005E30D2"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="005E30D2" w:rsidRPr="006A6E64">
        <w:rPr>
          <w:rFonts w:asciiTheme="majorHAnsi" w:eastAsia="Times New Roman" w:hAnsiTheme="majorHAnsi" w:cs="Arial"/>
          <w:lang w:val="en-IE"/>
        </w:rPr>
        <w:t xml:space="preserve">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 xml:space="preserve">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To reduce the risk of transporting or spreading invasive species which may be attached to 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>, Internationally recognised anti-fouling coatings need to be applied.</w:t>
      </w:r>
    </w:p>
    <w:p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:rsidR="009F1370" w:rsidRPr="003B4069" w:rsidDel="00E85665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38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commentRangeStart w:id="39"/>
      <w:del w:id="40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Symbology (Proposal)</w:delText>
        </w:r>
      </w:del>
    </w:p>
    <w:p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1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2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 xml:space="preserve">M: to mark physical Mobile AtoN </w:delText>
        </w:r>
      </w:del>
    </w:p>
    <w:p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3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4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 xml:space="preserve">M-AIS: to mark Mobile AIS MAtoN </w:delText>
        </w:r>
      </w:del>
    </w:p>
    <w:p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5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6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VM-AIS: to mark Virtual Mobile AIS M</w:delText>
        </w:r>
        <w:r w:rsidR="003B4069"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AtoN</w:delText>
        </w:r>
      </w:del>
    </w:p>
    <w:p w:rsidR="003B4069" w:rsidRPr="006A6E64" w:rsidDel="00E85665" w:rsidRDefault="003B4069" w:rsidP="00260699">
      <w:pPr>
        <w:pStyle w:val="ListParagraph"/>
        <w:autoSpaceDE w:val="0"/>
        <w:autoSpaceDN w:val="0"/>
        <w:adjustRightInd w:val="0"/>
        <w:ind w:left="1428"/>
        <w:rPr>
          <w:del w:id="47" w:author="Alfredo Dominguez" w:date="2017-04-26T10:06:00Z"/>
          <w:rFonts w:asciiTheme="majorHAnsi" w:eastAsia="Times New Roman" w:hAnsiTheme="majorHAnsi" w:cs="Arial"/>
          <w:lang w:val="en-IE"/>
        </w:rPr>
      </w:pPr>
      <w:del w:id="48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(to be included in Symbology and Portrayal documents)</w:delText>
        </w:r>
        <w:commentRangeEnd w:id="39"/>
        <w:r w:rsidR="00331448" w:rsidDel="00E85665">
          <w:rPr>
            <w:rStyle w:val="CommentReference"/>
            <w:rFonts w:asciiTheme="minorHAnsi" w:eastAsiaTheme="minorHAnsi" w:hAnsiTheme="minorHAnsi" w:cstheme="minorBidi"/>
            <w:lang w:eastAsia="en-US"/>
          </w:rPr>
          <w:commentReference w:id="39"/>
        </w:r>
      </w:del>
    </w:p>
    <w:p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49" w:name="_Toc449013354"/>
      <w:bookmarkStart w:id="50" w:name="_Toc465149316"/>
      <w:r w:rsidRPr="007507EF">
        <w:rPr>
          <w:lang w:val="en-IE"/>
        </w:rPr>
        <w:lastRenderedPageBreak/>
        <w:t xml:space="preserve">Virtual </w:t>
      </w:r>
      <w:bookmarkEnd w:id="49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50"/>
    </w:p>
    <w:p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 xml:space="preserve">, the following </w:t>
      </w:r>
      <w:proofErr w:type="gramStart"/>
      <w:r w:rsidRPr="00857D75">
        <w:rPr>
          <w:lang w:eastAsia="de-DE"/>
        </w:rPr>
        <w:t>should be considered</w:t>
      </w:r>
      <w:proofErr w:type="gramEnd"/>
      <w:r w:rsidRPr="00857D75">
        <w:rPr>
          <w:lang w:eastAsia="de-DE"/>
        </w:rPr>
        <w:t>:</w:t>
      </w:r>
    </w:p>
    <w:p w:rsidR="009F1370" w:rsidRPr="007507E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7507EF">
        <w:rPr>
          <w:rFonts w:eastAsia="Times New Roman" w:cs="Arial"/>
          <w:lang w:val="en-IE"/>
        </w:rPr>
        <w:t>To be used, when absolutely required</w:t>
      </w:r>
      <w:r w:rsidR="002C5B46">
        <w:rPr>
          <w:rFonts w:eastAsia="Times New Roman" w:cs="Arial"/>
          <w:lang w:val="en-IE"/>
        </w:rPr>
        <w:t xml:space="preserve"> </w:t>
      </w:r>
      <w:r w:rsidRPr="007507EF">
        <w:rPr>
          <w:rFonts w:eastAsia="Times New Roman" w:cs="Arial"/>
          <w:lang w:val="en-IE"/>
        </w:rPr>
        <w:t>– restricted use – Ap</w:t>
      </w:r>
      <w:r w:rsidR="001B0C1D">
        <w:rPr>
          <w:rFonts w:eastAsia="Times New Roman" w:cs="Arial"/>
          <w:lang w:val="en-IE"/>
        </w:rPr>
        <w:t>proved by a competent authority</w:t>
      </w:r>
    </w:p>
    <w:p w:rsidR="009F1370" w:rsidRPr="001B0C1D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The time constrains for the deployment of a Virtual</w:t>
      </w:r>
      <w:r w:rsidR="009F1370" w:rsidRPr="001B0C1D">
        <w:rPr>
          <w:rFonts w:eastAsia="Times New Roman" w:cs="Arial"/>
          <w:lang w:val="en-IE"/>
        </w:rPr>
        <w:t xml:space="preserve"> AtoN 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Limitation of VHF coverage (extended VHF coverage utilizing deployable devices can be considered);</w:t>
      </w:r>
    </w:p>
    <w:p w:rsidR="009F1370" w:rsidRPr="001B0C1D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S</w:t>
      </w:r>
      <w:r w:rsidR="009F1370" w:rsidRPr="006E4506">
        <w:rPr>
          <w:rFonts w:eastAsia="Times New Roman" w:cs="Arial"/>
          <w:lang w:val="en-IE"/>
        </w:rPr>
        <w:t>uitability for the marking of oil slicks in conjunction with existing satellite monitoring</w:t>
      </w:r>
      <w:r>
        <w:rPr>
          <w:rFonts w:eastAsia="Times New Roman" w:cs="Arial"/>
          <w:lang w:val="en-IE"/>
        </w:rPr>
        <w:t xml:space="preserve"> s</w:t>
      </w:r>
      <w:r w:rsidR="009F1370" w:rsidRPr="001B0C1D">
        <w:rPr>
          <w:rFonts w:eastAsia="Times New Roman" w:cs="Arial"/>
          <w:lang w:val="en-IE"/>
        </w:rPr>
        <w:t>ystems;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The integrity between the required position and that of the virtual mobile AtoN needs to be update as required.</w:t>
      </w:r>
    </w:p>
    <w:p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:rsidR="001B0C1D" w:rsidDel="00E85665" w:rsidRDefault="001B0C1D" w:rsidP="009F1370">
      <w:pPr>
        <w:pStyle w:val="ListParagraph"/>
        <w:autoSpaceDE w:val="0"/>
        <w:autoSpaceDN w:val="0"/>
        <w:adjustRightInd w:val="0"/>
        <w:rPr>
          <w:del w:id="51" w:author="Alfredo Dominguez" w:date="2017-04-26T10:06:00Z"/>
          <w:rFonts w:eastAsia="Times New Roman" w:cs="Arial"/>
          <w:lang w:val="en-IE"/>
        </w:rPr>
      </w:pPr>
      <w:commentRangeStart w:id="52"/>
    </w:p>
    <w:p w:rsidR="009F1370" w:rsidRPr="003B4069" w:rsidDel="00E85665" w:rsidRDefault="009F1370" w:rsidP="009F1370">
      <w:pPr>
        <w:pStyle w:val="ListParagraph"/>
        <w:autoSpaceDE w:val="0"/>
        <w:autoSpaceDN w:val="0"/>
        <w:adjustRightInd w:val="0"/>
        <w:rPr>
          <w:del w:id="53" w:author="Alfredo Dominguez" w:date="2017-04-26T10:06:00Z"/>
          <w:rFonts w:eastAsia="Times New Roman" w:cs="Arial"/>
          <w:highlight w:val="cyan"/>
          <w:lang w:val="en-IE"/>
        </w:rPr>
      </w:pPr>
      <w:del w:id="54" w:author="Alfredo Dominguez" w:date="2017-04-26T10:06:00Z">
        <w:r w:rsidRPr="00857D75" w:rsidDel="00E85665">
          <w:rPr>
            <w:rFonts w:eastAsia="Times New Roman" w:cs="Arial"/>
            <w:lang w:val="en-IE"/>
          </w:rPr>
          <w:delText xml:space="preserve"> 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>(Proposal)</w:delText>
        </w:r>
      </w:del>
    </w:p>
    <w:p w:rsidR="001B0C1D" w:rsidRPr="003B4069" w:rsidDel="00E85665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55" w:author="Alfredo Dominguez" w:date="2017-04-26T10:06:00Z"/>
          <w:rFonts w:eastAsia="Times New Roman" w:cs="Arial"/>
          <w:highlight w:val="cyan"/>
          <w:lang w:val="en-IE"/>
        </w:rPr>
      </w:pPr>
      <w:del w:id="56" w:author="Alfredo Dominguez" w:date="2017-04-26T10:06:00Z">
        <w:r w:rsidRPr="003B4069" w:rsidDel="00E85665">
          <w:rPr>
            <w:rFonts w:eastAsia="Times New Roman" w:cs="Arial"/>
            <w:highlight w:val="cyan"/>
            <w:lang w:val="en-IE"/>
          </w:rPr>
          <w:delText>S</w:delText>
        </w:r>
        <w:r w:rsidR="003B4069" w:rsidRPr="003B4069" w:rsidDel="00E85665">
          <w:rPr>
            <w:rFonts w:eastAsia="Times New Roman" w:cs="Arial"/>
            <w:highlight w:val="cyan"/>
            <w:lang w:val="en-IE"/>
          </w:rPr>
          <w:delText>ymbology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 xml:space="preserve"> for </w:delText>
        </w:r>
        <w:r w:rsidR="00E3798E" w:rsidRPr="003B4069" w:rsidDel="00E85665">
          <w:rPr>
            <w:rFonts w:eastAsia="Times New Roman" w:cs="Arial"/>
            <w:highlight w:val="cyan"/>
            <w:lang w:val="en-IE"/>
          </w:rPr>
          <w:delText>Virtual M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>AtoN. – Diamond with ‘VM’</w:delText>
        </w:r>
      </w:del>
    </w:p>
    <w:p w:rsidR="003B4069" w:rsidRPr="00E5394B" w:rsidDel="00E85665" w:rsidRDefault="003B4069" w:rsidP="003B4069">
      <w:pPr>
        <w:pStyle w:val="ListParagraph"/>
        <w:autoSpaceDE w:val="0"/>
        <w:autoSpaceDN w:val="0"/>
        <w:adjustRightInd w:val="0"/>
        <w:ind w:left="1428"/>
        <w:rPr>
          <w:del w:id="57" w:author="Alfredo Dominguez" w:date="2017-04-26T10:06:00Z"/>
          <w:rFonts w:eastAsia="Times New Roman" w:cs="Arial"/>
          <w:lang w:val="en-IE"/>
        </w:rPr>
      </w:pPr>
      <w:del w:id="58" w:author="Alfredo Dominguez" w:date="2017-04-26T10:06:00Z">
        <w:r w:rsidRPr="003B4069" w:rsidDel="00E85665">
          <w:rPr>
            <w:rFonts w:eastAsia="Times New Roman" w:cs="Arial"/>
            <w:highlight w:val="cyan"/>
            <w:lang w:val="en-IE"/>
          </w:rPr>
          <w:delText>(To be included in ENAV-Recommendation);</w:delText>
        </w:r>
        <w:r w:rsidRPr="00E5394B" w:rsidDel="00E85665">
          <w:rPr>
            <w:rFonts w:eastAsia="Times New Roman" w:cs="Arial"/>
            <w:lang w:val="en-IE"/>
          </w:rPr>
          <w:delText xml:space="preserve"> </w:delText>
        </w:r>
        <w:commentRangeEnd w:id="52"/>
        <w:r w:rsidR="00E85665" w:rsidDel="00E85665">
          <w:rPr>
            <w:rStyle w:val="CommentReference"/>
            <w:rFonts w:asciiTheme="minorHAnsi" w:eastAsiaTheme="minorHAnsi" w:hAnsiTheme="minorHAnsi" w:cstheme="minorBidi"/>
            <w:lang w:eastAsia="en-US"/>
          </w:rPr>
          <w:commentReference w:id="52"/>
        </w:r>
      </w:del>
    </w:p>
    <w:p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59" w:name="_Toc449013356"/>
      <w:bookmarkStart w:id="60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59"/>
      <w:bookmarkEnd w:id="60"/>
    </w:p>
    <w:p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61" w:name="_Toc449013357"/>
      <w:bookmarkStart w:id="62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61"/>
      <w:bookmarkEnd w:id="62"/>
    </w:p>
    <w:p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 xml:space="preserve">Physical </w:t>
      </w:r>
      <w:proofErr w:type="spellStart"/>
      <w:r w:rsidRPr="00E3798E">
        <w:rPr>
          <w:lang w:eastAsia="de-DE"/>
        </w:rPr>
        <w:t>M</w:t>
      </w:r>
      <w:r w:rsidR="00845A44" w:rsidRPr="00E3798E">
        <w:rPr>
          <w:lang w:eastAsia="de-DE"/>
        </w:rPr>
        <w:t>AtoN</w:t>
      </w:r>
      <w:proofErr w:type="spellEnd"/>
      <w:r w:rsidR="00845A44" w:rsidRPr="00E3798E">
        <w:rPr>
          <w:lang w:eastAsia="de-DE"/>
        </w:rPr>
        <w:t xml:space="preserve"> could be deployed using surface ships or aircraft depending on the intended use</w:t>
      </w:r>
      <w:r w:rsidR="00E3798E" w:rsidRPr="00E3798E">
        <w:rPr>
          <w:lang w:eastAsia="de-DE"/>
        </w:rPr>
        <w:t xml:space="preserve"> (</w:t>
      </w:r>
      <w:ins w:id="63" w:author="Alfredo Dominguez" w:date="2017-04-26T10:07:00Z">
        <w:r w:rsidR="00E85665">
          <w:rPr>
            <w:lang w:eastAsia="de-DE"/>
          </w:rPr>
          <w:t xml:space="preserve">i.e., datum markers for search and rescue, </w:t>
        </w:r>
      </w:ins>
      <w:ins w:id="64" w:author="Alfredo Dominguez" w:date="2017-04-26T10:08:00Z">
        <w:r w:rsidR="00E85665">
          <w:rPr>
            <w:lang w:eastAsia="de-DE"/>
          </w:rPr>
          <w:t xml:space="preserve">icebergs, </w:t>
        </w:r>
      </w:ins>
      <w:del w:id="65" w:author="Alfredo Dominguez" w:date="2017-04-26T10:07:00Z">
        <w:r w:rsidR="00E3798E" w:rsidRPr="00E3798E" w:rsidDel="00E85665">
          <w:rPr>
            <w:lang w:eastAsia="de-DE"/>
          </w:rPr>
          <w:delText>eg.</w:delText>
        </w:r>
      </w:del>
      <w:r w:rsidR="00845A44" w:rsidRPr="00E3798E">
        <w:rPr>
          <w:lang w:eastAsia="de-DE"/>
        </w:rPr>
        <w:t>Oil slick</w:t>
      </w:r>
      <w:ins w:id="66" w:author="Alfredo Dominguez" w:date="2017-04-26T10:08:00Z">
        <w:r w:rsidR="00E85665">
          <w:rPr>
            <w:lang w:eastAsia="de-DE"/>
          </w:rPr>
          <w:t xml:space="preserve"> </w:t>
        </w:r>
        <w:proofErr w:type="spellStart"/>
        <w:r w:rsidR="00E85665">
          <w:rPr>
            <w:lang w:eastAsia="de-DE"/>
          </w:rPr>
          <w:t>or</w:t>
        </w:r>
      </w:ins>
      <w:del w:id="67" w:author="Alfredo Dominguez" w:date="2017-04-26T10:08:00Z">
        <w:r w:rsidR="00845A44" w:rsidRPr="00E3798E" w:rsidDel="00E85665">
          <w:rPr>
            <w:lang w:eastAsia="de-DE"/>
          </w:rPr>
          <w:delText>/</w:delText>
        </w:r>
      </w:del>
      <w:r w:rsidR="00845A44" w:rsidRPr="00E3798E">
        <w:rPr>
          <w:lang w:eastAsia="de-DE"/>
        </w:rPr>
        <w:t>pollution</w:t>
      </w:r>
      <w:proofErr w:type="spellEnd"/>
      <w:ins w:id="68" w:author="Alfredo Dominguez" w:date="2017-04-26T10:08:00Z">
        <w:r w:rsidR="00E85665">
          <w:rPr>
            <w:lang w:eastAsia="de-DE"/>
          </w:rPr>
          <w:t>, etc.</w:t>
        </w:r>
      </w:ins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69" w:name="_Toc449013358"/>
      <w:bookmarkStart w:id="70" w:name="_Toc465149319"/>
      <w:r>
        <w:t>Promulgation</w:t>
      </w:r>
      <w:bookmarkEnd w:id="69"/>
      <w:bookmarkEnd w:id="70"/>
    </w:p>
    <w:p w:rsidR="00BB07D8" w:rsidRPr="00271923" w:rsidDel="00B81859" w:rsidRDefault="00845A44" w:rsidP="00832FA8">
      <w:pPr>
        <w:pStyle w:val="BodyText"/>
        <w:rPr>
          <w:del w:id="71" w:author="mosu01" w:date="2017-09-26T11:00:00Z"/>
          <w:lang w:eastAsia="de-DE"/>
        </w:rPr>
      </w:pPr>
      <w:bookmarkStart w:id="72" w:name="_Toc449013359"/>
      <w:commentRangeStart w:id="73"/>
      <w:r w:rsidRPr="00271923">
        <w:rPr>
          <w:lang w:eastAsia="de-DE"/>
        </w:rPr>
        <w:t xml:space="preserve">The affected State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</w:t>
      </w:r>
      <w:proofErr w:type="spellStart"/>
      <w:r w:rsidRPr="00271923">
        <w:rPr>
          <w:lang w:eastAsia="de-DE"/>
        </w:rPr>
        <w:t>MAtoN</w:t>
      </w:r>
      <w:proofErr w:type="spellEnd"/>
      <w:r w:rsidRPr="00271923">
        <w:rPr>
          <w:lang w:eastAsia="de-DE"/>
        </w:rPr>
        <w:t xml:space="preserve">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72"/>
      <w:r w:rsidR="00D42FB9">
        <w:rPr>
          <w:lang w:eastAsia="de-DE"/>
        </w:rPr>
        <w:t>methods of MSI broadcasting.</w:t>
      </w:r>
      <w:commentRangeEnd w:id="73"/>
      <w:r w:rsidR="00767C7F">
        <w:rPr>
          <w:rStyle w:val="CommentReference"/>
        </w:rPr>
        <w:commentReference w:id="73"/>
      </w:r>
    </w:p>
    <w:p w:rsidR="00BB07D8" w:rsidRPr="003C3260" w:rsidRDefault="00BB07D8" w:rsidP="00BB07D8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ins w:id="74" w:author="mosu01" w:date="2017-09-26T10:21:00Z"/>
          <w:lang w:val="en-IE"/>
        </w:rPr>
      </w:pPr>
      <w:bookmarkStart w:id="75" w:name="_Toc216489709"/>
      <w:bookmarkStart w:id="76" w:name="_Toc449013361"/>
      <w:bookmarkStart w:id="77" w:name="_Toc465149320"/>
      <w:ins w:id="78" w:author="mosu01" w:date="2017-09-26T10:21:00Z">
        <w:r>
          <w:rPr>
            <w:lang w:val="en-IE"/>
          </w:rPr>
          <w:t>MAtoN</w:t>
        </w:r>
      </w:ins>
      <w:ins w:id="79" w:author="mosu01" w:date="2017-09-28T12:31:00Z">
        <w:r w:rsidR="00375A07">
          <w:rPr>
            <w:lang w:val="en-IE"/>
          </w:rPr>
          <w:t>s</w:t>
        </w:r>
      </w:ins>
      <w:ins w:id="80" w:author="mosu01" w:date="2017-09-26T10:21:00Z">
        <w:r>
          <w:rPr>
            <w:lang w:val="en-IE"/>
          </w:rPr>
          <w:t xml:space="preserve"> within a VTS AREA</w:t>
        </w:r>
      </w:ins>
    </w:p>
    <w:p w:rsidR="003D650C" w:rsidRDefault="003D650C" w:rsidP="003D650C">
      <w:pPr>
        <w:pStyle w:val="BodyText"/>
        <w:rPr>
          <w:ins w:id="81" w:author="mosu01" w:date="2017-09-26T10:56:00Z"/>
          <w:lang w:eastAsia="de-DE"/>
        </w:rPr>
      </w:pPr>
      <w:ins w:id="82" w:author="mosu01" w:date="2017-09-26T10:57:00Z">
        <w:r>
          <w:rPr>
            <w:lang w:eastAsia="de-DE"/>
          </w:rPr>
          <w:t xml:space="preserve">One of the main tasks for a VTS is to provide information to the mariners passing in the VTS area. </w:t>
        </w:r>
      </w:ins>
      <w:ins w:id="83" w:author="mosu01" w:date="2017-09-26T10:58:00Z">
        <w:r>
          <w:rPr>
            <w:lang w:eastAsia="de-DE"/>
          </w:rPr>
          <w:t>Therefore, w</w:t>
        </w:r>
      </w:ins>
      <w:ins w:id="84" w:author="mosu01" w:date="2017-09-26T10:21:00Z">
        <w:r w:rsidR="00BB07D8">
          <w:rPr>
            <w:lang w:eastAsia="de-DE"/>
          </w:rPr>
          <w:t xml:space="preserve">hen a </w:t>
        </w:r>
        <w:proofErr w:type="spellStart"/>
        <w:r w:rsidR="00BB07D8">
          <w:rPr>
            <w:lang w:eastAsia="de-DE"/>
          </w:rPr>
          <w:t>MAtoN</w:t>
        </w:r>
        <w:proofErr w:type="spellEnd"/>
        <w:r w:rsidR="00BB07D8">
          <w:rPr>
            <w:lang w:eastAsia="de-DE"/>
          </w:rPr>
          <w:t xml:space="preserve"> </w:t>
        </w:r>
        <w:proofErr w:type="gramStart"/>
        <w:r w:rsidR="00BB07D8">
          <w:rPr>
            <w:lang w:eastAsia="de-DE"/>
          </w:rPr>
          <w:t>is planned to be deployed</w:t>
        </w:r>
        <w:proofErr w:type="gramEnd"/>
        <w:r w:rsidR="00BB07D8">
          <w:rPr>
            <w:lang w:eastAsia="de-DE"/>
          </w:rPr>
          <w:t xml:space="preserve"> in a VTS area</w:t>
        </w:r>
      </w:ins>
      <w:ins w:id="85" w:author="mosu01" w:date="2017-09-26T10:58:00Z">
        <w:r>
          <w:rPr>
            <w:lang w:eastAsia="de-DE"/>
          </w:rPr>
          <w:t>,</w:t>
        </w:r>
      </w:ins>
      <w:ins w:id="86" w:author="mosu01" w:date="2017-09-26T10:21:00Z">
        <w:r w:rsidR="00BB07D8">
          <w:rPr>
            <w:lang w:eastAsia="de-DE"/>
          </w:rPr>
          <w:t xml:space="preserve"> it is important to </w:t>
        </w:r>
        <w:r w:rsidR="00BB07D8" w:rsidRPr="003C3260">
          <w:rPr>
            <w:lang w:eastAsia="de-DE"/>
          </w:rPr>
          <w:t xml:space="preserve">liaise and cooperate with </w:t>
        </w:r>
        <w:r w:rsidR="00BB07D8">
          <w:rPr>
            <w:lang w:eastAsia="de-DE"/>
          </w:rPr>
          <w:t>the VTS Authority</w:t>
        </w:r>
      </w:ins>
      <w:ins w:id="87" w:author="mosu01" w:date="2017-09-26T10:48:00Z">
        <w:r>
          <w:rPr>
            <w:lang w:eastAsia="de-DE"/>
          </w:rPr>
          <w:t xml:space="preserve"> at </w:t>
        </w:r>
      </w:ins>
      <w:ins w:id="88" w:author="mosu01" w:date="2017-09-26T10:51:00Z">
        <w:r>
          <w:rPr>
            <w:lang w:eastAsia="de-DE"/>
          </w:rPr>
          <w:t>an early stage</w:t>
        </w:r>
      </w:ins>
      <w:ins w:id="89" w:author="mosu01" w:date="2017-09-26T10:58:00Z">
        <w:r w:rsidR="00B81859" w:rsidRPr="00B81859">
          <w:rPr>
            <w:lang w:eastAsia="de-DE"/>
          </w:rPr>
          <w:t xml:space="preserve"> </w:t>
        </w:r>
        <w:r w:rsidR="00B81859">
          <w:rPr>
            <w:lang w:eastAsia="de-DE"/>
          </w:rPr>
          <w:t xml:space="preserve">in order for the </w:t>
        </w:r>
        <w:r w:rsidR="00B81859" w:rsidRPr="003C3260">
          <w:rPr>
            <w:lang w:eastAsia="de-DE"/>
          </w:rPr>
          <w:t xml:space="preserve">VTS </w:t>
        </w:r>
        <w:r w:rsidR="00B81859">
          <w:rPr>
            <w:lang w:eastAsia="de-DE"/>
          </w:rPr>
          <w:t xml:space="preserve">to have </w:t>
        </w:r>
        <w:r w:rsidR="00B81859" w:rsidRPr="003C3260">
          <w:rPr>
            <w:lang w:eastAsia="de-DE"/>
          </w:rPr>
          <w:t>correct information to give to the traffic in the VTS area</w:t>
        </w:r>
        <w:r w:rsidR="00B81859">
          <w:rPr>
            <w:lang w:eastAsia="de-DE"/>
          </w:rPr>
          <w:t>. Such</w:t>
        </w:r>
      </w:ins>
      <w:ins w:id="90" w:author="mosu01" w:date="2017-09-26T10:59:00Z">
        <w:r w:rsidR="00B81859">
          <w:rPr>
            <w:lang w:eastAsia="de-DE"/>
          </w:rPr>
          <w:t xml:space="preserve"> </w:t>
        </w:r>
      </w:ins>
      <w:ins w:id="91" w:author="mosu01" w:date="2017-09-26T10:53:00Z">
        <w:r>
          <w:rPr>
            <w:lang w:eastAsia="de-DE"/>
          </w:rPr>
          <w:t>information may include, but not be limited to</w:t>
        </w:r>
      </w:ins>
      <w:ins w:id="92" w:author="mosu01" w:date="2017-09-26T10:56:00Z">
        <w:r>
          <w:rPr>
            <w:lang w:eastAsia="de-DE"/>
          </w:rPr>
          <w:t>:</w:t>
        </w:r>
      </w:ins>
    </w:p>
    <w:p w:rsidR="003D650C" w:rsidRDefault="003D650C" w:rsidP="003D650C">
      <w:pPr>
        <w:pStyle w:val="BodyText"/>
        <w:numPr>
          <w:ilvl w:val="0"/>
          <w:numId w:val="49"/>
        </w:numPr>
        <w:rPr>
          <w:ins w:id="93" w:author="mosu01" w:date="2017-09-26T11:06:00Z"/>
          <w:lang w:eastAsia="de-DE"/>
        </w:rPr>
      </w:pPr>
      <w:ins w:id="94" w:author="mosu01" w:date="2017-09-26T10:55:00Z">
        <w:r w:rsidRPr="003D650C">
          <w:rPr>
            <w:lang w:eastAsia="de-DE"/>
          </w:rPr>
          <w:t>availability of navigational aids</w:t>
        </w:r>
      </w:ins>
      <w:ins w:id="95" w:author="mosu01" w:date="2017-09-26T11:06:00Z">
        <w:r w:rsidR="00B81859">
          <w:rPr>
            <w:lang w:eastAsia="de-DE"/>
          </w:rPr>
          <w:t xml:space="preserve"> </w:t>
        </w:r>
      </w:ins>
      <w:ins w:id="96" w:author="mosu01" w:date="2017-09-26T11:07:00Z">
        <w:r w:rsidR="00B81859">
          <w:rPr>
            <w:lang w:eastAsia="de-DE"/>
          </w:rPr>
          <w:t>(</w:t>
        </w:r>
      </w:ins>
      <w:ins w:id="97" w:author="mosu01" w:date="2017-09-26T11:06:00Z">
        <w:r w:rsidR="00B81859">
          <w:rPr>
            <w:lang w:eastAsia="de-DE"/>
          </w:rPr>
          <w:t xml:space="preserve">including </w:t>
        </w:r>
        <w:proofErr w:type="spellStart"/>
        <w:r w:rsidR="00B81859">
          <w:rPr>
            <w:lang w:eastAsia="de-DE"/>
          </w:rPr>
          <w:t>MAtoNs</w:t>
        </w:r>
        <w:proofErr w:type="spellEnd"/>
        <w:r w:rsidR="00B81859">
          <w:rPr>
            <w:lang w:eastAsia="de-DE"/>
          </w:rPr>
          <w:t>);</w:t>
        </w:r>
      </w:ins>
    </w:p>
    <w:p w:rsidR="0094145A" w:rsidRDefault="003D650C" w:rsidP="003D650C">
      <w:pPr>
        <w:pStyle w:val="BodyText"/>
        <w:numPr>
          <w:ilvl w:val="0"/>
          <w:numId w:val="49"/>
        </w:numPr>
        <w:rPr>
          <w:ins w:id="98" w:author="mosu01" w:date="2017-09-26T11:09:00Z"/>
          <w:lang w:eastAsia="de-DE"/>
        </w:rPr>
      </w:pPr>
      <w:ins w:id="99" w:author="mosu01" w:date="2017-09-26T10:56:00Z">
        <w:r>
          <w:rPr>
            <w:lang w:eastAsia="de-DE"/>
          </w:rPr>
          <w:t>l</w:t>
        </w:r>
      </w:ins>
      <w:ins w:id="100" w:author="mosu01" w:date="2017-09-26T10:53:00Z">
        <w:r>
          <w:rPr>
            <w:lang w:eastAsia="de-DE"/>
          </w:rPr>
          <w:t xml:space="preserve">imited </w:t>
        </w:r>
        <w:proofErr w:type="spellStart"/>
        <w:r>
          <w:rPr>
            <w:lang w:eastAsia="de-DE"/>
          </w:rPr>
          <w:t>maneuverability</w:t>
        </w:r>
        <w:proofErr w:type="spellEnd"/>
        <w:r>
          <w:rPr>
            <w:lang w:eastAsia="de-DE"/>
          </w:rPr>
          <w:t xml:space="preserve"> </w:t>
        </w:r>
      </w:ins>
      <w:ins w:id="101" w:author="mosu01" w:date="2017-09-26T11:08:00Z">
        <w:r w:rsidR="00B81859">
          <w:rPr>
            <w:lang w:eastAsia="de-DE"/>
          </w:rPr>
          <w:t>in the fairway</w:t>
        </w:r>
        <w:r w:rsidR="0094145A">
          <w:rPr>
            <w:lang w:eastAsia="de-DE"/>
          </w:rPr>
          <w:t xml:space="preserve">, due to </w:t>
        </w:r>
      </w:ins>
      <w:ins w:id="102" w:author="mosu01" w:date="2017-09-26T11:09:00Z">
        <w:r w:rsidR="0094145A">
          <w:rPr>
            <w:lang w:eastAsia="de-DE"/>
          </w:rPr>
          <w:t>deficiencies of navigational aids;</w:t>
        </w:r>
      </w:ins>
    </w:p>
    <w:p w:rsidR="00BB07D8" w:rsidRDefault="0094145A" w:rsidP="003D650C">
      <w:pPr>
        <w:pStyle w:val="BodyText"/>
        <w:numPr>
          <w:ilvl w:val="0"/>
          <w:numId w:val="49"/>
        </w:numPr>
        <w:rPr>
          <w:ins w:id="103" w:author="mosu01" w:date="2017-09-26T11:01:00Z"/>
          <w:lang w:eastAsia="de-DE"/>
        </w:rPr>
      </w:pPr>
      <w:proofErr w:type="gramStart"/>
      <w:ins w:id="104" w:author="mosu01" w:date="2017-09-26T11:10:00Z">
        <w:r>
          <w:rPr>
            <w:lang w:eastAsia="de-DE"/>
          </w:rPr>
          <w:t>any</w:t>
        </w:r>
        <w:proofErr w:type="gramEnd"/>
        <w:r>
          <w:rPr>
            <w:lang w:eastAsia="de-DE"/>
          </w:rPr>
          <w:t xml:space="preserve"> other potential hindrances </w:t>
        </w:r>
      </w:ins>
      <w:ins w:id="105" w:author="mosu01" w:date="2017-09-26T10:53:00Z">
        <w:r w:rsidR="003D650C">
          <w:rPr>
            <w:lang w:eastAsia="de-DE"/>
          </w:rPr>
          <w:t>that may impose restrictions on</w:t>
        </w:r>
      </w:ins>
      <w:ins w:id="106" w:author="mosu01" w:date="2017-09-26T10:56:00Z">
        <w:r w:rsidR="003D650C">
          <w:rPr>
            <w:lang w:eastAsia="de-DE"/>
          </w:rPr>
          <w:t xml:space="preserve"> </w:t>
        </w:r>
      </w:ins>
      <w:ins w:id="107" w:author="mosu01" w:date="2017-09-26T10:53:00Z">
        <w:r w:rsidR="003D650C">
          <w:rPr>
            <w:lang w:eastAsia="de-DE"/>
          </w:rPr>
          <w:t xml:space="preserve">the navigation of </w:t>
        </w:r>
      </w:ins>
      <w:ins w:id="108" w:author="mosu01" w:date="2017-09-26T11:11:00Z">
        <w:r>
          <w:rPr>
            <w:lang w:eastAsia="de-DE"/>
          </w:rPr>
          <w:t>the</w:t>
        </w:r>
      </w:ins>
      <w:ins w:id="109" w:author="mosu01" w:date="2017-09-26T10:53:00Z">
        <w:r>
          <w:rPr>
            <w:lang w:eastAsia="de-DE"/>
          </w:rPr>
          <w:t xml:space="preserve"> vessels</w:t>
        </w:r>
      </w:ins>
      <w:ins w:id="110" w:author="mosu01" w:date="2017-09-26T11:11:00Z">
        <w:r>
          <w:rPr>
            <w:lang w:eastAsia="de-DE"/>
          </w:rPr>
          <w:t>.</w:t>
        </w:r>
      </w:ins>
      <w:ins w:id="111" w:author="mosu01" w:date="2017-09-26T10:52:00Z">
        <w:r w:rsidR="003D650C">
          <w:rPr>
            <w:lang w:eastAsia="de-DE"/>
          </w:rPr>
          <w:t xml:space="preserve"> </w:t>
        </w:r>
      </w:ins>
    </w:p>
    <w:p w:rsidR="00B81859" w:rsidRDefault="00B81859" w:rsidP="00B81859">
      <w:pPr>
        <w:pStyle w:val="BodyText"/>
        <w:rPr>
          <w:ins w:id="112" w:author="mosu01" w:date="2017-09-26T10:21:00Z"/>
          <w:lang w:eastAsia="de-DE"/>
        </w:rPr>
      </w:pPr>
      <w:ins w:id="113" w:author="mosu01" w:date="2017-09-26T11:04:00Z">
        <w:r>
          <w:rPr>
            <w:lang w:eastAsia="de-DE"/>
          </w:rPr>
          <w:t>It should be noted that a</w:t>
        </w:r>
      </w:ins>
      <w:ins w:id="114" w:author="mosu01" w:date="2017-09-26T11:01:00Z">
        <w:r>
          <w:rPr>
            <w:lang w:eastAsia="de-DE"/>
          </w:rPr>
          <w:t xml:space="preserve"> </w:t>
        </w:r>
        <w:r w:rsidRPr="00B81859">
          <w:rPr>
            <w:lang w:eastAsia="de-DE"/>
          </w:rPr>
          <w:t xml:space="preserve">VTS </w:t>
        </w:r>
      </w:ins>
      <w:ins w:id="115" w:author="mosu01" w:date="2017-09-26T11:05:00Z">
        <w:r>
          <w:rPr>
            <w:lang w:eastAsia="de-DE"/>
          </w:rPr>
          <w:t xml:space="preserve">also </w:t>
        </w:r>
      </w:ins>
      <w:proofErr w:type="gramStart"/>
      <w:ins w:id="116" w:author="mosu01" w:date="2017-09-26T11:01:00Z">
        <w:r>
          <w:rPr>
            <w:lang w:eastAsia="de-DE"/>
          </w:rPr>
          <w:t>may</w:t>
        </w:r>
        <w:proofErr w:type="gramEnd"/>
        <w:r>
          <w:rPr>
            <w:lang w:eastAsia="de-DE"/>
          </w:rPr>
          <w:t xml:space="preserve"> be</w:t>
        </w:r>
        <w:r w:rsidRPr="00B81859">
          <w:rPr>
            <w:lang w:eastAsia="de-DE"/>
          </w:rPr>
          <w:t xml:space="preserve"> tasked </w:t>
        </w:r>
        <w:r>
          <w:rPr>
            <w:lang w:eastAsia="de-DE"/>
          </w:rPr>
          <w:t>to provide</w:t>
        </w:r>
        <w:r w:rsidRPr="00B81859">
          <w:rPr>
            <w:lang w:eastAsia="de-DE"/>
          </w:rPr>
          <w:t xml:space="preserve"> MSI</w:t>
        </w:r>
        <w:r>
          <w:rPr>
            <w:lang w:eastAsia="de-DE"/>
          </w:rPr>
          <w:t>.</w:t>
        </w:r>
      </w:ins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r w:rsidRPr="00993B7D">
        <w:t>Monitoring and reporting</w:t>
      </w:r>
      <w:bookmarkEnd w:id="75"/>
      <w:bookmarkEnd w:id="76"/>
      <w:bookmarkEnd w:id="77"/>
    </w:p>
    <w:p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17" w:name="_Toc449013364"/>
      <w:bookmarkStart w:id="118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117"/>
      <w:bookmarkEnd w:id="118"/>
    </w:p>
    <w:p w:rsidR="00943A8F" w:rsidDel="00E20AF6" w:rsidRDefault="00943A8F" w:rsidP="00E20AF6">
      <w:pPr>
        <w:pStyle w:val="BodyText"/>
        <w:jc w:val="both"/>
        <w:rPr>
          <w:del w:id="119" w:author="Alfredo Dominguez" w:date="2017-04-26T10:11:00Z"/>
        </w:rPr>
      </w:pPr>
      <w:r>
        <w:t xml:space="preserve">The </w:t>
      </w:r>
      <w:ins w:id="120" w:author="Alfredo Dominguez" w:date="2017-04-26T10:10:00Z">
        <w:r w:rsidR="00E20AF6">
          <w:t>promulgation</w:t>
        </w:r>
      </w:ins>
      <w:del w:id="121" w:author="Alfredo Dominguez" w:date="2017-04-26T10:10:00Z">
        <w:r w:rsidDel="00E20AF6">
          <w:delText>broadcast</w:delText>
        </w:r>
      </w:del>
      <w:r>
        <w:t xml:space="preserve"> of </w:t>
      </w:r>
      <w:ins w:id="122" w:author="Alfredo Dominguez" w:date="2017-04-26T10:10:00Z">
        <w:r w:rsidR="00E20AF6">
          <w:t xml:space="preserve">MSI </w:t>
        </w:r>
      </w:ins>
      <w:del w:id="123" w:author="Alfredo Dominguez" w:date="2017-04-26T10:10:00Z">
        <w:r w:rsidDel="00E20AF6">
          <w:delText>Maritime Safety Information</w:delText>
        </w:r>
      </w:del>
      <w:r>
        <w:t xml:space="preserve"> </w:t>
      </w:r>
      <w:proofErr w:type="gramStart"/>
      <w:r>
        <w:t>is considered</w:t>
      </w:r>
      <w:proofErr w:type="gramEnd"/>
      <w:r>
        <w:t xml:space="preserve"> fundamental in the use &amp; reporting of </w:t>
      </w:r>
      <w:proofErr w:type="spellStart"/>
      <w:r>
        <w:t>MAtoN</w:t>
      </w:r>
      <w:proofErr w:type="spellEnd"/>
      <w:r>
        <w:t xml:space="preserve"> and is not superseded by the marking of the drifting wrecks. </w:t>
      </w:r>
      <w:commentRangeStart w:id="124"/>
      <w:del w:id="125" w:author="Alfredo Dominguez" w:date="2017-04-26T10:11:00Z">
        <w:r w:rsidDel="00E20AF6">
          <w:delText>It is vital the link between MAtoN &amp; Maritime Safety Information reporting is carried out.</w:delText>
        </w:r>
      </w:del>
    </w:p>
    <w:p w:rsidR="00923E49" w:rsidRDefault="00845A44">
      <w:pPr>
        <w:pStyle w:val="BodyText"/>
        <w:jc w:val="both"/>
        <w:rPr>
          <w:del w:id="126" w:author="Alfredo Dominguez" w:date="2017-04-26T10:11:00Z"/>
        </w:rPr>
        <w:pPrChange w:id="127" w:author="Alfredo Dominguez" w:date="2017-04-26T10:11:00Z">
          <w:pPr>
            <w:pStyle w:val="BodyText"/>
          </w:pPr>
        </w:pPrChange>
      </w:pPr>
      <w:del w:id="128" w:author="Alfredo Dominguez" w:date="2017-04-26T10:11:00Z">
        <w:r w:rsidDel="00E20AF6">
          <w:rPr>
            <w:lang w:eastAsia="de-DE"/>
          </w:rPr>
          <w:lastRenderedPageBreak/>
          <w:delText xml:space="preserve">Coastal state authorities </w:delText>
        </w:r>
        <w:r w:rsidDel="00E20AF6">
          <w:delText>need to take special care with position monitoring and position integrity, as it pertains to drifting hazards and obstructions, especially when marking them</w:delText>
        </w:r>
        <w:r w:rsidR="00D42FB9" w:rsidDel="00E20AF6">
          <w:delText xml:space="preserve"> with a virtual M</w:delText>
        </w:r>
        <w:r w:rsidDel="00E20AF6">
          <w:delText xml:space="preserve">AtoN. </w:delText>
        </w:r>
      </w:del>
      <w:commentRangeEnd w:id="124"/>
      <w:r w:rsidR="00E20AF6">
        <w:rPr>
          <w:rStyle w:val="CommentReference"/>
        </w:rPr>
        <w:commentReference w:id="124"/>
      </w:r>
    </w:p>
    <w:p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29" w:name="_Toc306710224"/>
      <w:bookmarkStart w:id="130" w:name="_Toc306710371"/>
      <w:bookmarkStart w:id="131" w:name="_Toc449013362"/>
      <w:bookmarkStart w:id="132" w:name="_Toc465149321"/>
      <w:r>
        <w:t>M</w:t>
      </w:r>
      <w:r w:rsidR="00845A44" w:rsidRPr="00993B7D">
        <w:t>onitoring</w:t>
      </w:r>
      <w:bookmarkEnd w:id="129"/>
      <w:bookmarkEnd w:id="130"/>
      <w:bookmarkEnd w:id="131"/>
      <w:bookmarkEnd w:id="132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ins w:id="133" w:author="Alfredo Dominguez" w:date="2017-04-26T10:12:00Z">
        <w:r w:rsidR="00E20AF6">
          <w:rPr>
            <w:lang w:eastAsia="de-DE"/>
          </w:rPr>
          <w:t>should</w:t>
        </w:r>
      </w:ins>
      <w:del w:id="134" w:author="Alfredo Dominguez" w:date="2017-04-26T10:12:00Z">
        <w:r w:rsidDel="00E20AF6">
          <w:rPr>
            <w:lang w:eastAsia="de-DE"/>
          </w:rPr>
          <w:delText>could</w:delText>
        </w:r>
      </w:del>
      <w:r>
        <w:rPr>
          <w:lang w:eastAsia="de-DE"/>
        </w:rPr>
        <w:t xml:space="preserve"> be monitored</w:t>
      </w:r>
      <w:proofErr w:type="gramEnd"/>
      <w:r>
        <w:rPr>
          <w:lang w:eastAsia="de-DE"/>
        </w:rPr>
        <w:t xml:space="preserve"> by:</w:t>
      </w:r>
    </w:p>
    <w:p w:rsidR="00E20AF6" w:rsidRDefault="00E20AF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35" w:author="Alfredo Dominguez" w:date="2017-04-26T10:13:00Z"/>
        </w:rPr>
      </w:pPr>
      <w:ins w:id="136" w:author="Alfredo Dominguez" w:date="2017-04-26T10:13:00Z">
        <w:r>
          <w:t>Physical inspection;</w:t>
        </w:r>
      </w:ins>
    </w:p>
    <w:p w:rsidR="00E20AF6" w:rsidRDefault="00E20AF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37" w:author="Alfredo Dominguez" w:date="2017-04-26T10:13:00Z"/>
        </w:rPr>
      </w:pPr>
      <w:ins w:id="138" w:author="Alfredo Dominguez" w:date="2017-04-26T10:13:00Z">
        <w:r>
          <w:t>Radio reception</w:t>
        </w:r>
      </w:ins>
      <w:ins w:id="139" w:author="Alfredo Dominguez" w:date="2017-04-26T10:14:00Z">
        <w:r>
          <w:t xml:space="preserve"> (i.e., radar, </w:t>
        </w:r>
      </w:ins>
      <w:ins w:id="140" w:author="Alfredo Dominguez" w:date="2017-04-26T10:15:00Z">
        <w:r>
          <w:t xml:space="preserve">AIS, </w:t>
        </w:r>
      </w:ins>
      <w:ins w:id="141" w:author="Alfredo Dominguez" w:date="2017-04-26T10:14:00Z">
        <w:r>
          <w:t>etc.)</w:t>
        </w:r>
      </w:ins>
      <w:ins w:id="142" w:author="Alfredo Dominguez" w:date="2017-04-26T10:13:00Z">
        <w:r>
          <w:t xml:space="preserve">; </w:t>
        </w:r>
      </w:ins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del w:id="143" w:author="Alfredo Dominguez" w:date="2017-04-26T10:15:00Z">
        <w:r w:rsidDel="00E20AF6">
          <w:delText>T</w:delText>
        </w:r>
        <w:r w:rsidR="00845A44" w:rsidDel="00E20AF6">
          <w:delText>he Coastal State within its VHF coverage (especially if using AI</w:delText>
        </w:r>
      </w:del>
      <w:del w:id="144" w:author="Alfredo Dominguez" w:date="2017-04-26T10:14:00Z">
        <w:r w:rsidR="00845A44" w:rsidDel="00E20AF6">
          <w:delText>S)</w:delText>
        </w:r>
      </w:del>
      <w:r w:rsidR="00845A44">
        <w:t>;</w:t>
      </w:r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Assets in the vicinity of the </w:t>
      </w:r>
      <w:proofErr w:type="spellStart"/>
      <w:r>
        <w:t>M</w:t>
      </w:r>
      <w:r w:rsidR="00845A44">
        <w:t>AtoN</w:t>
      </w:r>
      <w:proofErr w:type="spellEnd"/>
      <w:r w:rsidR="00845A44">
        <w:t>, especially</w:t>
      </w:r>
      <w:ins w:id="145" w:author="Alfredo Dominguez" w:date="2017-04-26T10:16:00Z">
        <w:r w:rsidR="007D5BC3">
          <w:t xml:space="preserve"> those equipped with</w:t>
        </w:r>
      </w:ins>
      <w:del w:id="146" w:author="Alfredo Dominguez" w:date="2017-04-26T10:16:00Z">
        <w:r w:rsidR="00845A44" w:rsidDel="007D5BC3">
          <w:delText xml:space="preserve"> when are</w:delText>
        </w:r>
      </w:del>
      <w:r w:rsidR="00845A44">
        <w:t xml:space="preserve"> AIS, thereby increasing the range </w:t>
      </w:r>
      <w:del w:id="147" w:author="Alfredo Dominguez" w:date="2017-04-26T10:17:00Z">
        <w:r w:rsidR="00845A44" w:rsidDel="007D5BC3">
          <w:delText xml:space="preserve">at which the Coastal State </w:delText>
        </w:r>
      </w:del>
      <w:ins w:id="148" w:author="Alfredo Dominguez" w:date="2017-04-26T10:17:00Z">
        <w:r w:rsidR="007D5BC3">
          <w:t xml:space="preserve">Authorities </w:t>
        </w:r>
      </w:ins>
      <w:del w:id="149" w:author="Alfredo Dominguez" w:date="2017-04-26T10:17:00Z">
        <w:r w:rsidR="00845A44" w:rsidDel="007D5BC3">
          <w:delText>is</w:delText>
        </w:r>
      </w:del>
      <w:ins w:id="150" w:author="Alfredo Dominguez" w:date="2017-04-26T10:17:00Z">
        <w:r w:rsidR="007D5BC3">
          <w:t>are</w:t>
        </w:r>
      </w:ins>
      <w:r w:rsidR="00845A44">
        <w:t xml:space="preserve"> abl</w:t>
      </w:r>
      <w:r>
        <w:t xml:space="preserve">e to meet </w:t>
      </w:r>
      <w:ins w:id="151" w:author="Alfredo Dominguez" w:date="2017-04-26T10:18:00Z">
        <w:r w:rsidR="007D5BC3">
          <w:t>their</w:t>
        </w:r>
      </w:ins>
      <w:del w:id="152" w:author="Alfredo Dominguez" w:date="2017-04-26T10:18:00Z">
        <w:r w:rsidDel="007D5BC3">
          <w:delText>its</w:delText>
        </w:r>
      </w:del>
      <w:r>
        <w:t xml:space="preserve"> responsibilities;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commentRangeStart w:id="153"/>
      <w:del w:id="154" w:author="Alfredo Dominguez" w:date="2017-04-26T11:43:00Z">
        <w:r w:rsidDel="008237BC">
          <w:delText>GNSS</w:delText>
        </w:r>
      </w:del>
      <w:r>
        <w:t>;</w:t>
      </w:r>
      <w:commentRangeEnd w:id="153"/>
      <w:r w:rsidR="008237BC">
        <w:rPr>
          <w:rStyle w:val="CommentReference"/>
          <w:color w:val="auto"/>
        </w:rPr>
        <w:commentReference w:id="153"/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Satellite communication systems;</w:t>
      </w:r>
    </w:p>
    <w:p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55" w:author="Alfredo Dominguez" w:date="2017-04-26T11:44:00Z"/>
        </w:rPr>
      </w:pPr>
      <w:proofErr w:type="gramStart"/>
      <w:r>
        <w:t>Radar.</w:t>
      </w:r>
      <w:proofErr w:type="gramEnd"/>
    </w:p>
    <w:p w:rsidR="00923E49" w:rsidRDefault="009A39F1">
      <w:pPr>
        <w:pStyle w:val="BodyText"/>
        <w:numPr>
          <w:ilvl w:val="0"/>
          <w:numId w:val="43"/>
        </w:numPr>
        <w:pPrChange w:id="156" w:author="Alfredo Dominguez" w:date="2017-04-26T11:44:00Z">
          <w:pPr>
            <w:pStyle w:val="Bullet1"/>
            <w:numPr>
              <w:numId w:val="43"/>
            </w:numPr>
            <w:tabs>
              <w:tab w:val="num" w:pos="1134"/>
            </w:tabs>
            <w:spacing w:line="240" w:lineRule="auto"/>
            <w:ind w:left="1134" w:hanging="567"/>
            <w:jc w:val="both"/>
            <w:outlineLvl w:val="0"/>
          </w:pPr>
        </w:pPrChange>
      </w:pPr>
      <w:ins w:id="157" w:author="Alfredo Dominguez" w:date="2017-04-26T11:44:00Z">
        <w:r>
          <w:rPr>
            <w:lang w:eastAsia="de-DE"/>
          </w:rPr>
          <w:t xml:space="preserve">Authorities </w:t>
        </w:r>
        <w:r>
          <w:t xml:space="preserve">need to take special care with </w:t>
        </w:r>
        <w:r w:rsidR="00D37B49">
          <w:t>position monitoring and</w:t>
        </w:r>
        <w:r>
          <w:t xml:space="preserve"> integrity, as it pertains to drifting hazards and obstructions, especially when marking them with a virtual </w:t>
        </w:r>
        <w:proofErr w:type="spellStart"/>
        <w:r>
          <w:t>MAtoN</w:t>
        </w:r>
        <w:proofErr w:type="spellEnd"/>
        <w:r>
          <w:t xml:space="preserve">. </w:t>
        </w:r>
      </w:ins>
    </w:p>
    <w:p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58" w:name="_Toc306710225"/>
      <w:bookmarkStart w:id="159" w:name="_Toc306710372"/>
      <w:bookmarkStart w:id="160" w:name="_Toc449013363"/>
      <w:bookmarkStart w:id="161" w:name="_Toc465149322"/>
      <w:r w:rsidRPr="00993B7D">
        <w:t>Reporting</w:t>
      </w:r>
      <w:bookmarkEnd w:id="158"/>
      <w:bookmarkEnd w:id="159"/>
      <w:bookmarkEnd w:id="160"/>
      <w:bookmarkEnd w:id="161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1530F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should be reported</w:t>
      </w:r>
      <w:proofErr w:type="gramEnd"/>
      <w:r>
        <w:rPr>
          <w:lang w:eastAsia="de-DE"/>
        </w:rPr>
        <w:t xml:space="preserve">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62" w:author="Alfredo Dominguez" w:date="2017-04-26T11:45:00Z"/>
        </w:rPr>
      </w:pPr>
      <w:r>
        <w:t xml:space="preserve">Is </w:t>
      </w:r>
      <w:r w:rsidR="00845A44">
        <w:t>deployed;</w:t>
      </w:r>
    </w:p>
    <w:p w:rsidR="00F56AC6" w:rsidRPr="00371BEF" w:rsidRDefault="00F56AC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ins w:id="163" w:author="Alfredo Dominguez" w:date="2017-04-26T11:46:00Z">
        <w:r>
          <w:t>I</w:t>
        </w:r>
      </w:ins>
      <w:ins w:id="164" w:author="Alfredo Dominguez" w:date="2017-04-26T11:45:00Z">
        <w:r>
          <w:t>s amended;</w:t>
        </w:r>
      </w:ins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165" w:name="_Toc306710226"/>
      <w:r>
        <w:t>L</w:t>
      </w:r>
      <w:r w:rsidR="00845A44" w:rsidRPr="00993B7D">
        <w:t xml:space="preserve">eaves </w:t>
      </w:r>
      <w:ins w:id="166" w:author="Alfredo Dominguez" w:date="2017-04-26T11:46:00Z">
        <w:r w:rsidR="00F56AC6">
          <w:t>its promulgated</w:t>
        </w:r>
      </w:ins>
      <w:del w:id="167" w:author="Alfredo Dominguez" w:date="2017-04-26T11:46:00Z">
        <w:r w:rsidR="00845A44" w:rsidDel="00F56AC6">
          <w:delText xml:space="preserve">a </w:delText>
        </w:r>
        <w:r w:rsidR="00845A44" w:rsidRPr="00993B7D" w:rsidDel="00F56AC6">
          <w:delText>Coastal State</w:delText>
        </w:r>
        <w:r w:rsidR="00845A44" w:rsidDel="00F56AC6">
          <w:delText>’</w:delText>
        </w:r>
        <w:r w:rsidR="00845A44" w:rsidRPr="00993B7D" w:rsidDel="00F56AC6">
          <w:delText>s</w:delText>
        </w:r>
      </w:del>
      <w:r w:rsidR="00845A44">
        <w:t xml:space="preserve"> coverage or drifts into the waters of an adjacent responsible Coastal State</w:t>
      </w:r>
      <w:bookmarkEnd w:id="165"/>
      <w:r w:rsidR="00845A44">
        <w:t xml:space="preserve"> (Political consideration MOU)</w:t>
      </w:r>
      <w:r w:rsidR="00E3798E">
        <w:t>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:rsidR="00845A44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del w:id="168" w:author="Alfredo Dominguez" w:date="2017-04-26T11:46:00Z">
        <w:r w:rsidDel="00F56AC6">
          <w:delText>S</w:delText>
        </w:r>
      </w:del>
      <w:ins w:id="169" w:author="Alfredo Dominguez" w:date="2017-04-26T11:46:00Z">
        <w:r w:rsidR="00F56AC6">
          <w:t>If able, s</w:t>
        </w:r>
      </w:ins>
      <w:r>
        <w:t>hould be self-reporting to all vessels in the vicinity</w:t>
      </w:r>
      <w:r w:rsidR="00D1530F">
        <w:t xml:space="preserve"> (</w:t>
      </w:r>
      <w:del w:id="170" w:author="Alfredo Dominguez" w:date="2017-04-26T11:47:00Z">
        <w:r w:rsidR="00D1530F" w:rsidDel="00F56AC6">
          <w:delText>Buoy/</w:delText>
        </w:r>
      </w:del>
      <w:r w:rsidR="00D1530F">
        <w:t>light/</w:t>
      </w:r>
      <w:proofErr w:type="spellStart"/>
      <w:r w:rsidR="00D1530F">
        <w:t>racon</w:t>
      </w:r>
      <w:proofErr w:type="spellEnd"/>
      <w:r w:rsidR="00D1530F">
        <w:t>/AIS</w:t>
      </w:r>
      <w:ins w:id="171" w:author="Alfredo Dominguez" w:date="2017-04-26T11:47:00Z">
        <w:r w:rsidR="00F56AC6">
          <w:t>, etc.</w:t>
        </w:r>
      </w:ins>
      <w:r w:rsidR="00D1530F">
        <w:t>)</w:t>
      </w:r>
      <w:r>
        <w:t xml:space="preserve">; 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 xml:space="preserve">s </w:t>
      </w:r>
      <w:proofErr w:type="gramStart"/>
      <w:r w:rsidR="00845A44">
        <w:t>removed</w:t>
      </w:r>
      <w:proofErr w:type="gramEnd"/>
      <w:r w:rsidR="00845A44">
        <w:t xml:space="preserve"> / discontinued</w:t>
      </w:r>
      <w:ins w:id="172" w:author="Alfredo Dominguez" w:date="2017-04-26T11:47:00Z">
        <w:r w:rsidR="00F56AC6">
          <w:t>/damaged</w:t>
        </w:r>
      </w:ins>
      <w:r w:rsidR="00845A44">
        <w:t>.</w:t>
      </w: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73" w:name="_Toc216489712"/>
      <w:bookmarkStart w:id="174" w:name="_Toc449013365"/>
      <w:bookmarkStart w:id="175" w:name="_Toc465149324"/>
      <w:r>
        <w:t>Issues</w:t>
      </w:r>
      <w:bookmarkEnd w:id="173"/>
      <w:r>
        <w:t xml:space="preserve"> of responsibility</w:t>
      </w:r>
      <w:bookmarkEnd w:id="174"/>
      <w:bookmarkEnd w:id="175"/>
    </w:p>
    <w:p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76" w:name="_Toc449013366"/>
      <w:bookmarkStart w:id="177" w:name="_Toc465149325"/>
      <w:r>
        <w:t>Inability to monitor</w:t>
      </w:r>
      <w:bookmarkEnd w:id="176"/>
      <w:bookmarkEnd w:id="177"/>
    </w:p>
    <w:p w:rsidR="00845A44" w:rsidRDefault="00845A44" w:rsidP="00845A44">
      <w:pPr>
        <w:pStyle w:val="BodyText"/>
      </w:pPr>
      <w:del w:id="178" w:author="Alfredo Dominguez" w:date="2017-04-26T11:48:00Z">
        <w:r w:rsidDel="000D2202">
          <w:delText>A Coastal State</w:delText>
        </w:r>
      </w:del>
      <w:ins w:id="179" w:author="Alfredo Dominguez" w:date="2017-04-26T11:48:00Z">
        <w:r w:rsidR="000D2202">
          <w:t>An Authority</w:t>
        </w:r>
      </w:ins>
      <w:r>
        <w:t xml:space="preserve"> or owner losi</w:t>
      </w:r>
      <w:r w:rsidR="00D1530F">
        <w:t xml:space="preserve">ng the ability to monitor the </w:t>
      </w:r>
      <w:proofErr w:type="spellStart"/>
      <w:r w:rsidR="00D1530F">
        <w:t>M</w:t>
      </w:r>
      <w:r>
        <w:t>AtoN</w:t>
      </w:r>
      <w:proofErr w:type="spellEnd"/>
      <w:r>
        <w:t xml:space="preserve"> </w:t>
      </w:r>
      <w:del w:id="180" w:author="Alfredo Dominguez" w:date="2017-04-26T11:48:00Z">
        <w:r w:rsidDel="000D2202">
          <w:delText>that</w:delText>
        </w:r>
      </w:del>
      <w:r>
        <w:t xml:space="preserve"> it has deployed</w:t>
      </w:r>
      <w:del w:id="181" w:author="Alfredo Dominguez" w:date="2017-04-26T11:48:00Z">
        <w:r w:rsidDel="000D2202">
          <w:delText>, nonetheless</w:delText>
        </w:r>
      </w:del>
      <w:r>
        <w:t xml:space="preserve"> retains responsibility until either:</w:t>
      </w:r>
    </w:p>
    <w:p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The </w:t>
      </w:r>
      <w:proofErr w:type="spellStart"/>
      <w:r>
        <w:t>M</w:t>
      </w:r>
      <w:r w:rsidR="00845A44">
        <w:t>AtoN</w:t>
      </w:r>
      <w:proofErr w:type="spellEnd"/>
      <w:r w:rsidR="00845A44" w:rsidRPr="000A691D">
        <w:t xml:space="preserve"> is retrieved or sinks; </w:t>
      </w:r>
      <w:r w:rsidR="00845A44">
        <w:t xml:space="preserve"> </w:t>
      </w:r>
    </w:p>
    <w:p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 w:rsidRPr="000A691D">
        <w:t xml:space="preserve">The responsibility is assumed by another </w:t>
      </w:r>
      <w:r>
        <w:t xml:space="preserve">operator or </w:t>
      </w:r>
      <w:del w:id="182" w:author="Alfredo Dominguez" w:date="2017-04-26T11:49:00Z">
        <w:r w:rsidRPr="000A691D" w:rsidDel="000D2202">
          <w:delText>Coastal State</w:delText>
        </w:r>
      </w:del>
      <w:ins w:id="183" w:author="Alfredo Dominguez" w:date="2017-04-26T11:49:00Z">
        <w:r w:rsidR="000D2202">
          <w:t>-Authority</w:t>
        </w:r>
      </w:ins>
      <w:proofErr w:type="gramEnd"/>
      <w:r w:rsidRPr="000A691D">
        <w:t>.</w:t>
      </w:r>
    </w:p>
    <w:p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84" w:name="_Toc449013367"/>
      <w:bookmarkStart w:id="185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184"/>
      <w:bookmarkEnd w:id="185"/>
    </w:p>
    <w:p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1"/>
      <w:footerReference w:type="default" r:id="rId22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03-15T14:53:00Z" w:initials="MH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2" w:author="Michael Hadley" w:date="2016-03-15T14:53:00Z" w:initials="MH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:rsidR="00767C7F" w:rsidRDefault="00767C7F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767C7F" w:rsidRDefault="00767C7F" w:rsidP="00795637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Mme Marie-</w:t>
      </w:r>
      <w:proofErr w:type="spellStart"/>
      <w:r>
        <w:t>Hèléne</w:t>
      </w:r>
      <w:proofErr w:type="spellEnd"/>
      <w:r>
        <w:t xml:space="preserve">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  <w:comment w:id="11" w:author="Alfredo Dominguez" w:date="2017-04-26T09:30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>This needs further review by IALA. E-</w:t>
      </w:r>
      <w:proofErr w:type="spellStart"/>
      <w:r>
        <w:t>Nav</w:t>
      </w:r>
      <w:proofErr w:type="spellEnd"/>
      <w:r>
        <w:t xml:space="preserve"> and ARM agree that “a specific and distinctive light character for a special mark would be extremely beneficial.”</w:t>
      </w:r>
    </w:p>
    <w:p w:rsidR="00767C7F" w:rsidRDefault="00767C7F">
      <w:pPr>
        <w:pStyle w:val="CommentText"/>
      </w:pPr>
      <w:r>
        <w:t xml:space="preserve">Note written to ENG will be written by ARM6. </w:t>
      </w:r>
    </w:p>
  </w:comment>
  <w:comment w:id="39" w:author="Alfredo Dominguez" w:date="2017-04-26T10:04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 xml:space="preserve">ENAV suggested a liaison note to IMO and IEC requesting changes to IMO/SN </w:t>
      </w:r>
      <w:proofErr w:type="spellStart"/>
      <w:r>
        <w:t>Circ</w:t>
      </w:r>
      <w:proofErr w:type="spellEnd"/>
      <w:r>
        <w:t xml:space="preserve"> 243 Rev. 1 and IEC 62288, respectively. </w:t>
      </w:r>
    </w:p>
  </w:comment>
  <w:comment w:id="52" w:author="Alfredo Dominguez" w:date="2017-04-26T10:05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 xml:space="preserve">Same as previous note. </w:t>
      </w:r>
    </w:p>
  </w:comment>
  <w:comment w:id="73" w:author="mosu01" w:date="2017-09-26T15:43:00Z" w:initials=" MS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>Should be further clarified.</w:t>
      </w:r>
    </w:p>
  </w:comment>
  <w:comment w:id="124" w:author="Alfredo Dominguez" w:date="2017-04-26T10:12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 xml:space="preserve">These sentences were deemed redundant. </w:t>
      </w:r>
    </w:p>
  </w:comment>
  <w:comment w:id="153" w:author="Alfredo Dominguez" w:date="2017-04-26T11:43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 xml:space="preserve">GNSS may be considered as a satellite communication system.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9AE0EF" w15:done="0"/>
  <w15:commentEx w15:paraId="24B41B99" w15:done="0"/>
  <w15:commentEx w15:paraId="340FE9A4" w15:done="0"/>
  <w15:commentEx w15:paraId="7BD98AE0" w15:done="0"/>
  <w15:commentEx w15:paraId="15007651" w15:done="0"/>
  <w15:commentEx w15:paraId="334C735C" w15:done="0"/>
  <w15:commentEx w15:paraId="696D3722" w15:done="0"/>
  <w15:commentEx w15:paraId="6B26E5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17" w:rsidRDefault="00726517" w:rsidP="003274DB">
      <w:r>
        <w:separator/>
      </w:r>
    </w:p>
    <w:p w:rsidR="00726517" w:rsidRDefault="00726517"/>
  </w:endnote>
  <w:endnote w:type="continuationSeparator" w:id="0">
    <w:p w:rsidR="00726517" w:rsidRDefault="00726517" w:rsidP="003274DB">
      <w:r>
        <w:continuationSeparator/>
      </w:r>
    </w:p>
    <w:p w:rsidR="00726517" w:rsidRDefault="007265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931A7F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7C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C7F" w:rsidRDefault="00931A7F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767C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C7F" w:rsidRDefault="00931A7F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767C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C7F" w:rsidRDefault="00931A7F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767C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C7F" w:rsidRDefault="00767C7F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1D0B96" w:rsidP="008747E0">
    <w:pPr>
      <w:pStyle w:val="Footer"/>
    </w:pPr>
    <w:r>
      <w:rPr>
        <w:noProof/>
        <w:lang w:eastAsia="en-GB"/>
      </w:rPr>
      <w:pict>
        <v:line id="Connecteur droit 11" o:spid="_x0000_s2050" style="position:absolute;z-index:251669504;visibility:visible;mso-wrap-distance-top:-3e-5mm;mso-wrap-distance-bottom:-3e-5mm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<o:lock v:ext="edit" shapetype="f"/>
          <w10:wrap anchorx="page" anchory="page"/>
        </v:line>
      </w:pict>
    </w:r>
  </w:p>
  <w:p w:rsidR="00767C7F" w:rsidRPr="00ED2A8D" w:rsidRDefault="00767C7F" w:rsidP="008747E0">
    <w:pPr>
      <w:pStyle w:val="Footer"/>
    </w:pPr>
    <w:r w:rsidRPr="00442889">
      <w:rPr>
        <w:noProof/>
        <w:lang w:val="nl-NL" w:eastAsia="nl-N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8747E0">
    <w:pPr>
      <w:pStyle w:val="Footer"/>
    </w:pPr>
  </w:p>
  <w:p w:rsidR="00767C7F" w:rsidRPr="00ED2A8D" w:rsidRDefault="00767C7F" w:rsidP="008747E0">
    <w:pPr>
      <w:pStyle w:val="Footer"/>
    </w:pPr>
  </w:p>
  <w:p w:rsidR="00767C7F" w:rsidRPr="00ED2A8D" w:rsidRDefault="00767C7F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1D0B96" w:rsidP="00525922">
    <w:pPr>
      <w:pStyle w:val="Footerlandscape"/>
    </w:pPr>
    <w:r>
      <w:rPr>
        <w:noProof/>
        <w:lang w:eastAsia="en-GB"/>
      </w:rPr>
      <w:pict>
        <v:line id="_x0000_s2049" style="position:absolute;z-index:251691008;visibility:visible;mso-wrap-distance-top:-3e-5mm;mso-wrap-distance-bottom:-3e-5mm;mso-position-horizontal-relative:page;mso-position-vertical-relative:page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<o:lock v:ext="edit" shapetype="f"/>
          <w10:wrap anchorx="page" anchory="page"/>
        </v:line>
      </w:pict>
    </w:r>
  </w:p>
  <w:p w:rsidR="00767C7F" w:rsidRPr="002C5B46" w:rsidRDefault="001D0B96" w:rsidP="00525922">
    <w:pPr>
      <w:pStyle w:val="Footerlandscape"/>
      <w:rPr>
        <w:rStyle w:val="PageNumber"/>
        <w:szCs w:val="15"/>
        <w:lang w:val="pt-PT"/>
      </w:rPr>
    </w:pPr>
    <w:r>
      <w:fldChar w:fldCharType="begin"/>
    </w:r>
    <w:r>
      <w:instrText xml:space="preserve"> STYLEREF "Document title" \* MERGEFORMAT </w:instrText>
    </w:r>
    <w:r>
      <w:fldChar w:fldCharType="separate"/>
    </w:r>
    <w:r w:rsidR="00767C7F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>
      <w:rPr>
        <w:b w:val="0"/>
        <w:bCs/>
        <w:noProof/>
        <w:szCs w:val="15"/>
        <w:lang w:val="pt-PT"/>
      </w:rPr>
      <w:fldChar w:fldCharType="end"/>
    </w:r>
    <w:r w:rsidR="00767C7F" w:rsidRPr="00122E5F">
      <w:rPr>
        <w:szCs w:val="15"/>
        <w:lang w:val="pt-PT"/>
      </w:rPr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767C7F" w:rsidRPr="002C5B46">
      <w:rPr>
        <w:noProof/>
        <w:szCs w:val="15"/>
        <w:lang w:val="pt-PT"/>
      </w:rPr>
      <w:t>1???</w:t>
    </w:r>
    <w:r>
      <w:rPr>
        <w:noProof/>
        <w:szCs w:val="15"/>
        <w:lang w:val="pt-PT"/>
      </w:rPr>
      <w:fldChar w:fldCharType="end"/>
    </w:r>
    <w:r w:rsidR="00767C7F" w:rsidRPr="002C5B46">
      <w:rPr>
        <w:szCs w:val="15"/>
        <w:lang w:val="pt-PT"/>
      </w:rPr>
      <w:t xml:space="preserve"> – </w:t>
    </w:r>
    <w:r>
      <w:fldChar w:fldCharType="begin"/>
    </w:r>
    <w:r>
      <w:instrText xml:space="preserve"> STYLEREF Subtitle \* MERGEFORMAT </w:instrText>
    </w:r>
    <w:r>
      <w:fldChar w:fldCharType="separate"/>
    </w:r>
    <w:r w:rsidR="00767C7F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b w:val="0"/>
        <w:bCs/>
        <w:noProof/>
        <w:szCs w:val="15"/>
        <w:lang w:val="pt-PT"/>
      </w:rPr>
      <w:fldChar w:fldCharType="end"/>
    </w:r>
  </w:p>
  <w:p w:rsidR="00767C7F" w:rsidRPr="00525922" w:rsidRDefault="001D0B96" w:rsidP="00525922">
    <w:pPr>
      <w:pStyle w:val="Footerlandscape"/>
      <w:rPr>
        <w:szCs w:val="15"/>
      </w:rPr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767C7F">
      <w:rPr>
        <w:noProof/>
        <w:szCs w:val="15"/>
      </w:rPr>
      <w:t>Edition 1.0</w:t>
    </w:r>
    <w:r>
      <w:rPr>
        <w:noProof/>
        <w:szCs w:val="15"/>
      </w:rPr>
      <w:fldChar w:fldCharType="end"/>
    </w:r>
    <w:r w:rsidR="00767C7F" w:rsidRPr="00C907DF">
      <w:rPr>
        <w:szCs w:val="15"/>
      </w:rPr>
      <w:tab/>
    </w:r>
    <w:r w:rsidR="00767C7F">
      <w:rPr>
        <w:szCs w:val="15"/>
      </w:rPr>
      <w:t xml:space="preserve">P </w:t>
    </w:r>
    <w:r w:rsidR="00931A7F" w:rsidRPr="00C907DF">
      <w:rPr>
        <w:rStyle w:val="PageNumber"/>
        <w:szCs w:val="15"/>
      </w:rPr>
      <w:fldChar w:fldCharType="begin"/>
    </w:r>
    <w:r w:rsidR="00767C7F" w:rsidRPr="00C907DF">
      <w:rPr>
        <w:rStyle w:val="PageNumber"/>
        <w:szCs w:val="15"/>
      </w:rPr>
      <w:instrText xml:space="preserve">PAGE  </w:instrText>
    </w:r>
    <w:r w:rsidR="00931A7F" w:rsidRPr="00C907DF">
      <w:rPr>
        <w:rStyle w:val="PageNumber"/>
        <w:szCs w:val="15"/>
      </w:rPr>
      <w:fldChar w:fldCharType="separate"/>
    </w:r>
    <w:r w:rsidR="00767C7F">
      <w:rPr>
        <w:rStyle w:val="PageNumber"/>
        <w:noProof/>
        <w:szCs w:val="15"/>
      </w:rPr>
      <w:t>3</w:t>
    </w:r>
    <w:r w:rsidR="00931A7F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C716E5" w:rsidRDefault="00767C7F" w:rsidP="00C716E5">
    <w:pPr>
      <w:pStyle w:val="Footer"/>
      <w:rPr>
        <w:sz w:val="15"/>
        <w:szCs w:val="15"/>
      </w:rPr>
    </w:pPr>
  </w:p>
  <w:p w:rsidR="00767C7F" w:rsidRDefault="00767C7F" w:rsidP="00C716E5">
    <w:pPr>
      <w:pStyle w:val="Footerportrait"/>
    </w:pPr>
  </w:p>
  <w:p w:rsidR="00767C7F" w:rsidRPr="00C907DF" w:rsidRDefault="001D0B96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767C7F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1???</w:t>
    </w:r>
    <w:r>
      <w:fldChar w:fldCharType="end"/>
    </w:r>
    <w:r w:rsidR="00767C7F" w:rsidRPr="00C907DF">
      <w:t xml:space="preserve"> –</w:t>
    </w:r>
    <w:r w:rsidR="00767C7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USE OF MOBILE ATON</w:t>
    </w:r>
    <w:r>
      <w:fldChar w:fldCharType="end"/>
    </w:r>
  </w:p>
  <w:p w:rsidR="00767C7F" w:rsidRPr="00C907DF" w:rsidRDefault="001D0B96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767C7F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date</w:t>
    </w:r>
    <w:r>
      <w:fldChar w:fldCharType="end"/>
    </w:r>
    <w:r w:rsidR="00767C7F" w:rsidRPr="00C907DF">
      <w:tab/>
    </w:r>
    <w:r w:rsidR="00767C7F">
      <w:t xml:space="preserve">P </w:t>
    </w:r>
    <w:r w:rsidR="00931A7F" w:rsidRPr="00C907DF">
      <w:rPr>
        <w:rStyle w:val="PageNumber"/>
        <w:szCs w:val="15"/>
      </w:rPr>
      <w:fldChar w:fldCharType="begin"/>
    </w:r>
    <w:r w:rsidR="00767C7F" w:rsidRPr="00C907DF">
      <w:rPr>
        <w:rStyle w:val="PageNumber"/>
        <w:szCs w:val="15"/>
      </w:rPr>
      <w:instrText xml:space="preserve">PAGE  </w:instrText>
    </w:r>
    <w:r w:rsidR="00931A7F"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2</w:t>
    </w:r>
    <w:r w:rsidR="00931A7F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67C7F" w:rsidP="00C716E5">
    <w:pPr>
      <w:pStyle w:val="Footer"/>
    </w:pPr>
  </w:p>
  <w:p w:rsidR="00767C7F" w:rsidRDefault="00767C7F" w:rsidP="00C716E5">
    <w:pPr>
      <w:pStyle w:val="Footerportrait"/>
    </w:pPr>
  </w:p>
  <w:p w:rsidR="00767C7F" w:rsidRPr="00C907DF" w:rsidRDefault="001D0B96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767C7F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1???</w:t>
    </w:r>
    <w:r>
      <w:fldChar w:fldCharType="end"/>
    </w:r>
    <w:r w:rsidR="00767C7F" w:rsidRPr="00C907DF">
      <w:t xml:space="preserve"> –</w:t>
    </w:r>
    <w:r w:rsidR="00767C7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USE OF MOBILE ATON</w:t>
    </w:r>
    <w:r>
      <w:fldChar w:fldCharType="end"/>
    </w:r>
  </w:p>
  <w:p w:rsidR="00767C7F" w:rsidRPr="00525922" w:rsidRDefault="001D0B96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767C7F" w:rsidRPr="00C907DF">
      <w:tab/>
    </w:r>
    <w:r w:rsidR="00767C7F">
      <w:t xml:space="preserve">P </w:t>
    </w:r>
    <w:r w:rsidR="00931A7F" w:rsidRPr="00C907DF">
      <w:rPr>
        <w:rStyle w:val="PageNumber"/>
        <w:szCs w:val="15"/>
      </w:rPr>
      <w:fldChar w:fldCharType="begin"/>
    </w:r>
    <w:r w:rsidR="00767C7F" w:rsidRPr="00C907DF">
      <w:rPr>
        <w:rStyle w:val="PageNumber"/>
        <w:szCs w:val="15"/>
      </w:rPr>
      <w:instrText xml:space="preserve">PAGE  </w:instrText>
    </w:r>
    <w:r w:rsidR="00931A7F"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3</w:t>
    </w:r>
    <w:r w:rsidR="00931A7F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67C7F" w:rsidP="00C716E5">
    <w:pPr>
      <w:pStyle w:val="Footer"/>
    </w:pPr>
  </w:p>
  <w:p w:rsidR="00767C7F" w:rsidRDefault="00767C7F" w:rsidP="00C716E5">
    <w:pPr>
      <w:pStyle w:val="Footerportrait"/>
    </w:pPr>
  </w:p>
  <w:p w:rsidR="00767C7F" w:rsidRPr="00C907DF" w:rsidRDefault="001D0B96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767C7F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1???</w:t>
    </w:r>
    <w:r>
      <w:fldChar w:fldCharType="end"/>
    </w:r>
    <w:r w:rsidR="00767C7F" w:rsidRPr="00C907DF">
      <w:t xml:space="preserve"> –</w:t>
    </w:r>
    <w:r w:rsidR="00767C7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USE OF MOBILE ATON</w:t>
    </w:r>
    <w:r>
      <w:fldChar w:fldCharType="end"/>
    </w:r>
    <w:r w:rsidR="00767C7F">
      <w:tab/>
    </w:r>
  </w:p>
  <w:p w:rsidR="00767C7F" w:rsidRPr="00C907DF" w:rsidRDefault="001D0B96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767C7F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date</w:t>
    </w:r>
    <w:r>
      <w:fldChar w:fldCharType="end"/>
    </w:r>
    <w:r w:rsidR="00767C7F">
      <w:tab/>
    </w:r>
    <w:r w:rsidR="00767C7F">
      <w:rPr>
        <w:rStyle w:val="PageNumber"/>
        <w:szCs w:val="15"/>
      </w:rPr>
      <w:t xml:space="preserve">P </w:t>
    </w:r>
    <w:r w:rsidR="00931A7F" w:rsidRPr="00C907DF">
      <w:rPr>
        <w:rStyle w:val="PageNumber"/>
        <w:szCs w:val="15"/>
      </w:rPr>
      <w:fldChar w:fldCharType="begin"/>
    </w:r>
    <w:r w:rsidR="00767C7F" w:rsidRPr="00C907DF">
      <w:rPr>
        <w:rStyle w:val="PageNumber"/>
        <w:szCs w:val="15"/>
      </w:rPr>
      <w:instrText xml:space="preserve">PAGE  </w:instrText>
    </w:r>
    <w:r w:rsidR="00931A7F"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6</w:t>
    </w:r>
    <w:r w:rsidR="00931A7F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17" w:rsidRDefault="00726517" w:rsidP="003274DB">
      <w:r>
        <w:separator/>
      </w:r>
    </w:p>
    <w:p w:rsidR="00726517" w:rsidRDefault="00726517"/>
  </w:footnote>
  <w:footnote w:type="continuationSeparator" w:id="0">
    <w:p w:rsidR="00726517" w:rsidRDefault="00726517" w:rsidP="003274DB">
      <w:r>
        <w:continuationSeparator/>
      </w:r>
    </w:p>
    <w:p w:rsidR="00726517" w:rsidRDefault="007265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67C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ED2A8D" w:rsidRDefault="00767C7F" w:rsidP="001D0B96">
    <w:pPr>
      <w:pStyle w:val="Header"/>
      <w:ind w:left="4956" w:firstLine="708"/>
    </w:pPr>
    <w:r w:rsidRPr="00442889">
      <w:rPr>
        <w:noProof/>
        <w:lang w:val="nl-NL" w:eastAsia="nl-NL"/>
      </w:rPr>
      <w:drawing>
        <wp:anchor distT="0" distB="0" distL="114300" distR="114300" simplePos="0" relativeHeight="251657214" behindDoc="1" locked="0" layoutInCell="1" allowOverlap="1" wp14:anchorId="36A2EDB4" wp14:editId="2385F30D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0B96">
      <w:t xml:space="preserve">ARM7-8.2.6 </w:t>
    </w:r>
    <w:r w:rsidR="001D0B96">
      <w:t>(</w:t>
    </w:r>
    <w:r w:rsidR="008A5215">
      <w:t>VTS44-12.1.1</w:t>
    </w:r>
    <w:r w:rsidR="0033508A">
      <w:t>5</w:t>
    </w:r>
    <w:bookmarkStart w:id="3" w:name="_GoBack"/>
    <w:bookmarkEnd w:id="3"/>
    <w:r>
      <w:t>)</w:t>
    </w:r>
  </w:p>
  <w:p w:rsidR="00767C7F" w:rsidRPr="00ED2A8D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6189" behindDoc="1" locked="0" layoutInCell="1" allowOverlap="1" wp14:anchorId="5B5C3D7C" wp14:editId="7CAFA0F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8747E0">
    <w:pPr>
      <w:pStyle w:val="Header"/>
    </w:pPr>
  </w:p>
  <w:p w:rsidR="00767C7F" w:rsidRPr="00ED2A8D" w:rsidRDefault="00767C7F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67C7F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88960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Default="00767C7F">
    <w:pPr>
      <w:pStyle w:val="Header"/>
    </w:pPr>
  </w:p>
  <w:p w:rsidR="00767C7F" w:rsidRDefault="00767C7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ED2A8D" w:rsidRDefault="00767C7F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Pr="00441393" w:rsidRDefault="00767C7F" w:rsidP="00441393">
    <w:pPr>
      <w:pStyle w:val="Contents"/>
    </w:pPr>
    <w:r>
      <w:t>DOCUMENT REVISION</w:t>
    </w:r>
  </w:p>
  <w:p w:rsidR="00767C7F" w:rsidRPr="00ED2A8D" w:rsidRDefault="00767C7F" w:rsidP="008747E0">
    <w:pPr>
      <w:pStyle w:val="Header"/>
    </w:pPr>
  </w:p>
  <w:p w:rsidR="00767C7F" w:rsidRPr="00AC33A2" w:rsidRDefault="00767C7F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ED2A8D" w:rsidRDefault="00767C7F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Pr="00441393" w:rsidRDefault="00767C7F" w:rsidP="00441393">
    <w:pPr>
      <w:pStyle w:val="Contents"/>
    </w:pPr>
    <w:r>
      <w:t>CONTENTS</w:t>
    </w:r>
  </w:p>
  <w:p w:rsidR="00767C7F" w:rsidRDefault="00767C7F" w:rsidP="0078486B">
    <w:pPr>
      <w:pStyle w:val="Header"/>
      <w:spacing w:line="140" w:lineRule="exact"/>
    </w:pPr>
  </w:p>
  <w:p w:rsidR="00767C7F" w:rsidRPr="00AC33A2" w:rsidRDefault="00767C7F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ED2A8D" w:rsidRDefault="00767C7F" w:rsidP="00C716E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971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C716E5">
    <w:pPr>
      <w:pStyle w:val="Header"/>
    </w:pPr>
  </w:p>
  <w:p w:rsidR="00767C7F" w:rsidRDefault="00767C7F" w:rsidP="00C716E5">
    <w:pPr>
      <w:pStyle w:val="Header"/>
    </w:pPr>
  </w:p>
  <w:p w:rsidR="00767C7F" w:rsidRDefault="00767C7F" w:rsidP="00C716E5">
    <w:pPr>
      <w:pStyle w:val="Header"/>
    </w:pPr>
  </w:p>
  <w:p w:rsidR="00767C7F" w:rsidRDefault="00767C7F" w:rsidP="00C716E5">
    <w:pPr>
      <w:pStyle w:val="Header"/>
    </w:pPr>
  </w:p>
  <w:p w:rsidR="00767C7F" w:rsidRPr="00441393" w:rsidRDefault="00767C7F" w:rsidP="00C716E5">
    <w:pPr>
      <w:pStyle w:val="Contents"/>
    </w:pPr>
    <w:r>
      <w:t>CONTENTS</w:t>
    </w:r>
  </w:p>
  <w:p w:rsidR="00767C7F" w:rsidRPr="00ED2A8D" w:rsidRDefault="00767C7F" w:rsidP="00C716E5">
    <w:pPr>
      <w:pStyle w:val="Header"/>
    </w:pPr>
  </w:p>
  <w:p w:rsidR="00767C7F" w:rsidRPr="00AC33A2" w:rsidRDefault="00767C7F" w:rsidP="00C716E5">
    <w:pPr>
      <w:pStyle w:val="Header"/>
      <w:spacing w:line="140" w:lineRule="exact"/>
    </w:pPr>
  </w:p>
  <w:p w:rsidR="00767C7F" w:rsidRDefault="00767C7F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95104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667792" w:rsidRDefault="00767C7F" w:rsidP="00667792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26341CB"/>
    <w:multiLevelType w:val="hybridMultilevel"/>
    <w:tmpl w:val="762A9BB2"/>
    <w:lvl w:ilvl="0" w:tplc="D1E83E68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7"/>
  </w:num>
  <w:num w:numId="3">
    <w:abstractNumId w:val="18"/>
  </w:num>
  <w:num w:numId="4">
    <w:abstractNumId w:val="32"/>
  </w:num>
  <w:num w:numId="5">
    <w:abstractNumId w:val="28"/>
  </w:num>
  <w:num w:numId="6">
    <w:abstractNumId w:val="19"/>
  </w:num>
  <w:num w:numId="7">
    <w:abstractNumId w:val="26"/>
  </w:num>
  <w:num w:numId="8">
    <w:abstractNumId w:val="34"/>
  </w:num>
  <w:num w:numId="9">
    <w:abstractNumId w:val="17"/>
  </w:num>
  <w:num w:numId="10">
    <w:abstractNumId w:val="25"/>
  </w:num>
  <w:num w:numId="11">
    <w:abstractNumId w:val="29"/>
  </w:num>
  <w:num w:numId="12">
    <w:abstractNumId w:val="14"/>
  </w:num>
  <w:num w:numId="13">
    <w:abstractNumId w:val="36"/>
  </w:num>
  <w:num w:numId="14">
    <w:abstractNumId w:val="8"/>
  </w:num>
  <w:num w:numId="15">
    <w:abstractNumId w:val="43"/>
  </w:num>
  <w:num w:numId="16">
    <w:abstractNumId w:val="44"/>
  </w:num>
  <w:num w:numId="17">
    <w:abstractNumId w:val="24"/>
  </w:num>
  <w:num w:numId="18">
    <w:abstractNumId w:val="23"/>
  </w:num>
  <w:num w:numId="19">
    <w:abstractNumId w:val="45"/>
  </w:num>
  <w:num w:numId="20">
    <w:abstractNumId w:val="33"/>
  </w:num>
  <w:num w:numId="21">
    <w:abstractNumId w:val="12"/>
  </w:num>
  <w:num w:numId="22">
    <w:abstractNumId w:val="22"/>
  </w:num>
  <w:num w:numId="23">
    <w:abstractNumId w:val="41"/>
  </w:num>
  <w:num w:numId="24">
    <w:abstractNumId w:val="20"/>
  </w:num>
  <w:num w:numId="25">
    <w:abstractNumId w:val="46"/>
  </w:num>
  <w:num w:numId="26">
    <w:abstractNumId w:val="10"/>
  </w:num>
  <w:num w:numId="27">
    <w:abstractNumId w:val="31"/>
  </w:num>
  <w:num w:numId="28">
    <w:abstractNumId w:val="27"/>
  </w:num>
  <w:num w:numId="29">
    <w:abstractNumId w:val="40"/>
  </w:num>
  <w:num w:numId="30">
    <w:abstractNumId w:val="42"/>
  </w:num>
  <w:num w:numId="31">
    <w:abstractNumId w:val="15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7"/>
  </w:num>
  <w:num w:numId="42">
    <w:abstractNumId w:val="21"/>
  </w:num>
  <w:num w:numId="43">
    <w:abstractNumId w:val="39"/>
  </w:num>
  <w:num w:numId="44">
    <w:abstractNumId w:val="13"/>
  </w:num>
  <w:num w:numId="45">
    <w:abstractNumId w:val="35"/>
  </w:num>
  <w:num w:numId="46">
    <w:abstractNumId w:val="16"/>
  </w:num>
  <w:num w:numId="47">
    <w:abstractNumId w:val="30"/>
  </w:num>
  <w:num w:numId="48">
    <w:abstractNumId w:val="43"/>
  </w:num>
  <w:num w:numId="49">
    <w:abstractNumId w:val="11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Alfredo Dominguez">
    <w15:presenceInfo w15:providerId="AD" w15:userId="S-1-5-21-2507429612-1746522587-2358480516-1467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202"/>
    <w:rsid w:val="000D2431"/>
    <w:rsid w:val="000E3954"/>
    <w:rsid w:val="000E3E52"/>
    <w:rsid w:val="000F0F9F"/>
    <w:rsid w:val="000F3F43"/>
    <w:rsid w:val="000F58ED"/>
    <w:rsid w:val="001078E4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0B96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8411C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174F7"/>
    <w:rsid w:val="003251FE"/>
    <w:rsid w:val="003274DB"/>
    <w:rsid w:val="00327FBF"/>
    <w:rsid w:val="00331448"/>
    <w:rsid w:val="00332A7B"/>
    <w:rsid w:val="00332F8D"/>
    <w:rsid w:val="003343E0"/>
    <w:rsid w:val="0033508A"/>
    <w:rsid w:val="00335E40"/>
    <w:rsid w:val="00344408"/>
    <w:rsid w:val="00345E37"/>
    <w:rsid w:val="00347F3E"/>
    <w:rsid w:val="003621C3"/>
    <w:rsid w:val="0036382D"/>
    <w:rsid w:val="00375A07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3260"/>
    <w:rsid w:val="003C7C34"/>
    <w:rsid w:val="003D0F37"/>
    <w:rsid w:val="003D5150"/>
    <w:rsid w:val="003D650C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4C2"/>
    <w:rsid w:val="004E2F16"/>
    <w:rsid w:val="004F0314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82784"/>
    <w:rsid w:val="00595415"/>
    <w:rsid w:val="00597652"/>
    <w:rsid w:val="005A0703"/>
    <w:rsid w:val="005A080B"/>
    <w:rsid w:val="005A5197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4CAD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6517"/>
    <w:rsid w:val="0072737A"/>
    <w:rsid w:val="007311E7"/>
    <w:rsid w:val="00731DEE"/>
    <w:rsid w:val="00734BC6"/>
    <w:rsid w:val="007427B2"/>
    <w:rsid w:val="007541D3"/>
    <w:rsid w:val="007577D7"/>
    <w:rsid w:val="00767C7F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5BC3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237BC"/>
    <w:rsid w:val="008326B2"/>
    <w:rsid w:val="00832FA8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215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3E49"/>
    <w:rsid w:val="0092540C"/>
    <w:rsid w:val="00925E0F"/>
    <w:rsid w:val="00931A57"/>
    <w:rsid w:val="00931A7F"/>
    <w:rsid w:val="0093492E"/>
    <w:rsid w:val="0094145A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A39F1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24B0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60CD"/>
    <w:rsid w:val="00B67422"/>
    <w:rsid w:val="00B70BD4"/>
    <w:rsid w:val="00B712CA"/>
    <w:rsid w:val="00B73463"/>
    <w:rsid w:val="00B81859"/>
    <w:rsid w:val="00B90123"/>
    <w:rsid w:val="00B9016D"/>
    <w:rsid w:val="00BA0F98"/>
    <w:rsid w:val="00BA1517"/>
    <w:rsid w:val="00BA4E39"/>
    <w:rsid w:val="00BA5754"/>
    <w:rsid w:val="00BA67FD"/>
    <w:rsid w:val="00BA7C48"/>
    <w:rsid w:val="00BB07D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37B49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2CD6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0AF6"/>
    <w:rsid w:val="00E21A27"/>
    <w:rsid w:val="00E27A2F"/>
    <w:rsid w:val="00E3798E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85665"/>
    <w:rsid w:val="00E90E4E"/>
    <w:rsid w:val="00E9391E"/>
    <w:rsid w:val="00EA1052"/>
    <w:rsid w:val="00EA218F"/>
    <w:rsid w:val="00EA435B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6FCC"/>
    <w:rsid w:val="00EC7C87"/>
    <w:rsid w:val="00ED030E"/>
    <w:rsid w:val="00ED2A8D"/>
    <w:rsid w:val="00ED4450"/>
    <w:rsid w:val="00ED7FB2"/>
    <w:rsid w:val="00EE313A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56AC6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customStyle="1" w:styleId="Mellanmrkskuggning11">
    <w:name w:val="Mellanmörk skuggning 1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llanmrkskuggning1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  <w:style w:type="numbering" w:customStyle="1" w:styleId="Artikelsektion">
    <w:name w:val="Artikelsek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7A67-0EBB-4F66-93B4-458F9EA1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25</TotalTime>
  <Pages>6</Pages>
  <Words>1102</Words>
  <Characters>6065</Characters>
  <Application>Microsoft Office Word</Application>
  <DocSecurity>0</DocSecurity>
  <Lines>50</Lines>
  <Paragraphs>14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7153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7</cp:revision>
  <dcterms:created xsi:type="dcterms:W3CDTF">2017-09-26T09:16:00Z</dcterms:created>
  <dcterms:modified xsi:type="dcterms:W3CDTF">2017-10-02T15:47:00Z</dcterms:modified>
</cp:coreProperties>
</file>